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Ind w:w="-896" w:type="dxa"/>
        <w:tblLayout w:type="fixed"/>
        <w:tblCellMar>
          <w:left w:w="0" w:type="dxa"/>
          <w:right w:w="0" w:type="dxa"/>
        </w:tblCellMar>
        <w:tblLook w:val="04A0" w:firstRow="1" w:lastRow="0" w:firstColumn="1" w:lastColumn="0" w:noHBand="0" w:noVBand="1"/>
      </w:tblPr>
      <w:tblGrid>
        <w:gridCol w:w="10205"/>
      </w:tblGrid>
      <w:tr w:rsidR="00A755A6" w14:paraId="30C3DE7D" w14:textId="77777777">
        <w:trPr>
          <w:trHeight w:hRule="exact" w:val="2948"/>
        </w:trPr>
        <w:tc>
          <w:tcPr>
            <w:tcW w:w="10205" w:type="dxa"/>
            <w:tcBorders>
              <w:top w:val="nil"/>
              <w:left w:val="nil"/>
              <w:bottom w:val="nil"/>
              <w:right w:val="nil"/>
            </w:tcBorders>
          </w:tcPr>
          <w:p w14:paraId="26A8B210" w14:textId="77777777" w:rsidR="00A755A6" w:rsidRDefault="00A544E8">
            <w:pPr>
              <w:pStyle w:val="Documenttype"/>
              <w:widowControl w:val="0"/>
              <w:rPr>
                <w:rFonts w:eastAsia="Calibri"/>
              </w:rPr>
            </w:pPr>
            <w:r>
              <w:rPr>
                <w:rFonts w:eastAsia="Calibri"/>
              </w:rPr>
              <w:t>IALA Guideline on the provision of mcp identities</w:t>
            </w:r>
          </w:p>
        </w:tc>
      </w:tr>
    </w:tbl>
    <w:p w14:paraId="653B309B" w14:textId="77777777" w:rsidR="00A755A6" w:rsidRDefault="00A755A6" w:rsidP="00B211A6">
      <w:pPr>
        <w:pStyle w:val="BodyText"/>
      </w:pPr>
    </w:p>
    <w:p w14:paraId="2AC4AA4A" w14:textId="77777777" w:rsidR="00A755A6" w:rsidRDefault="00A755A6" w:rsidP="00B211A6">
      <w:pPr>
        <w:pStyle w:val="BodyText"/>
      </w:pPr>
    </w:p>
    <w:p w14:paraId="55C595A6" w14:textId="77777777" w:rsidR="00A755A6" w:rsidRDefault="00A544E8">
      <w:pPr>
        <w:pStyle w:val="Documentnumber"/>
      </w:pPr>
      <w:r>
        <w:t xml:space="preserve">Gnnnn </w:t>
      </w:r>
    </w:p>
    <w:p w14:paraId="180AE70F" w14:textId="77777777" w:rsidR="00A755A6" w:rsidRDefault="00A755A6">
      <w:pPr>
        <w:pStyle w:val="BodyText"/>
      </w:pPr>
    </w:p>
    <w:p w14:paraId="754EF78C" w14:textId="77777777" w:rsidR="00A755A6" w:rsidRDefault="00A755A6">
      <w:pPr>
        <w:pStyle w:val="BodyText"/>
      </w:pPr>
    </w:p>
    <w:p w14:paraId="717BB28A" w14:textId="77777777" w:rsidR="00A755A6" w:rsidRDefault="00A755A6">
      <w:pPr>
        <w:pStyle w:val="BodyText"/>
      </w:pPr>
    </w:p>
    <w:p w14:paraId="317D3B90" w14:textId="77777777" w:rsidR="00A755A6" w:rsidRDefault="00A755A6" w:rsidP="00B211A6">
      <w:pPr>
        <w:pStyle w:val="BodyText"/>
      </w:pPr>
    </w:p>
    <w:p w14:paraId="2C62DEA7" w14:textId="77777777" w:rsidR="00A755A6" w:rsidRDefault="00A755A6" w:rsidP="00B211A6">
      <w:pPr>
        <w:pStyle w:val="BodyText"/>
      </w:pPr>
    </w:p>
    <w:p w14:paraId="68047040" w14:textId="77777777" w:rsidR="00A755A6" w:rsidRDefault="00A755A6" w:rsidP="00B211A6">
      <w:pPr>
        <w:pStyle w:val="BodyText"/>
      </w:pPr>
    </w:p>
    <w:p w14:paraId="0D534150" w14:textId="77777777" w:rsidR="00A755A6" w:rsidRDefault="00A755A6" w:rsidP="00B211A6">
      <w:pPr>
        <w:pStyle w:val="BodyText"/>
      </w:pPr>
    </w:p>
    <w:p w14:paraId="4DFD496B" w14:textId="77777777" w:rsidR="00A755A6" w:rsidRDefault="00A755A6">
      <w:pPr>
        <w:pStyle w:val="BodyText"/>
      </w:pPr>
    </w:p>
    <w:p w14:paraId="08F65FEC" w14:textId="77777777" w:rsidR="00A755A6" w:rsidRDefault="00A755A6" w:rsidP="00B211A6">
      <w:pPr>
        <w:pStyle w:val="BodyText"/>
      </w:pPr>
    </w:p>
    <w:p w14:paraId="6ECA903D" w14:textId="77777777" w:rsidR="00A755A6" w:rsidRDefault="00A755A6" w:rsidP="00B211A6">
      <w:pPr>
        <w:pStyle w:val="BodyText"/>
      </w:pPr>
    </w:p>
    <w:p w14:paraId="6C0C5424" w14:textId="77777777" w:rsidR="00A755A6" w:rsidRDefault="00A755A6" w:rsidP="00B211A6">
      <w:pPr>
        <w:pStyle w:val="BodyText"/>
      </w:pPr>
    </w:p>
    <w:p w14:paraId="3004DD25" w14:textId="77777777" w:rsidR="00A755A6" w:rsidRDefault="00A755A6" w:rsidP="00B211A6">
      <w:pPr>
        <w:pStyle w:val="BodyText"/>
      </w:pPr>
    </w:p>
    <w:p w14:paraId="45A495DB" w14:textId="77777777" w:rsidR="00A755A6" w:rsidRDefault="00A755A6" w:rsidP="00B211A6">
      <w:pPr>
        <w:pStyle w:val="BodyText"/>
      </w:pPr>
    </w:p>
    <w:p w14:paraId="5615BBFD" w14:textId="77777777" w:rsidR="00A755A6" w:rsidRDefault="00A755A6" w:rsidP="00B211A6">
      <w:pPr>
        <w:pStyle w:val="BodyText"/>
      </w:pPr>
    </w:p>
    <w:p w14:paraId="1AD9B30D" w14:textId="77777777" w:rsidR="00A755A6" w:rsidRDefault="00A755A6" w:rsidP="00B211A6">
      <w:pPr>
        <w:pStyle w:val="BodyText"/>
      </w:pPr>
    </w:p>
    <w:p w14:paraId="2CB6C0E8" w14:textId="77777777" w:rsidR="00A755A6" w:rsidRDefault="00A755A6" w:rsidP="00B211A6">
      <w:pPr>
        <w:pStyle w:val="BodyText"/>
      </w:pPr>
    </w:p>
    <w:p w14:paraId="7A134D2F" w14:textId="77777777" w:rsidR="00A755A6" w:rsidRDefault="00A755A6" w:rsidP="00B211A6">
      <w:pPr>
        <w:pStyle w:val="BodyText"/>
      </w:pPr>
    </w:p>
    <w:p w14:paraId="5184FA29" w14:textId="77777777" w:rsidR="00A755A6" w:rsidRDefault="00A755A6" w:rsidP="00B211A6">
      <w:pPr>
        <w:pStyle w:val="BodyText"/>
      </w:pPr>
    </w:p>
    <w:p w14:paraId="757DDAEC" w14:textId="77777777" w:rsidR="00A755A6" w:rsidRDefault="00A755A6" w:rsidP="00B211A6">
      <w:pPr>
        <w:pStyle w:val="BodyText"/>
      </w:pPr>
    </w:p>
    <w:p w14:paraId="78447C61" w14:textId="77777777" w:rsidR="00A755A6" w:rsidRDefault="00A755A6" w:rsidP="00B211A6">
      <w:pPr>
        <w:pStyle w:val="BodyText"/>
      </w:pPr>
    </w:p>
    <w:p w14:paraId="76647DC3" w14:textId="77777777" w:rsidR="00A755A6" w:rsidRDefault="00A544E8">
      <w:pPr>
        <w:pStyle w:val="Editionnumber"/>
      </w:pPr>
      <w:r>
        <w:lastRenderedPageBreak/>
        <w:t>Edition 1.0</w:t>
      </w:r>
    </w:p>
    <w:p w14:paraId="08398AAB" w14:textId="77777777" w:rsidR="00A755A6" w:rsidRDefault="00A544E8">
      <w:pPr>
        <w:pStyle w:val="Documentdate"/>
      </w:pPr>
      <w:r>
        <w:t>June 2024 (Council 80)</w:t>
      </w:r>
    </w:p>
    <w:p w14:paraId="22897A18" w14:textId="77777777" w:rsidR="00A755A6" w:rsidRDefault="00A755A6" w:rsidP="00B211A6">
      <w:pPr>
        <w:pStyle w:val="BodyText"/>
      </w:pPr>
    </w:p>
    <w:p w14:paraId="0F1DB87F" w14:textId="46FDE51B" w:rsidR="00A755A6" w:rsidRDefault="00A544E8">
      <w:pPr>
        <w:pStyle w:val="MRN"/>
      </w:pPr>
      <w:proofErr w:type="spellStart"/>
      <w:r>
        <w:t>urn:mrn:iala:pub</w:t>
      </w:r>
      <w:proofErr w:type="spellEnd"/>
      <w:r>
        <w:t>:</w:t>
      </w:r>
      <w:r w:rsidR="00C60AFE">
        <w:t>___</w:t>
      </w:r>
      <w:r>
        <w:t>:ed.1.0</w:t>
      </w:r>
    </w:p>
    <w:p w14:paraId="023BA872" w14:textId="77777777" w:rsidR="00A755A6" w:rsidRDefault="00A755A6">
      <w:pPr>
        <w:pStyle w:val="MRN"/>
      </w:pPr>
    </w:p>
    <w:p w14:paraId="45B9DBC1" w14:textId="77777777" w:rsidR="00A755A6" w:rsidRDefault="00A755A6">
      <w:pPr>
        <w:pStyle w:val="MRN"/>
      </w:pPr>
    </w:p>
    <w:p w14:paraId="063059C1" w14:textId="77777777" w:rsidR="00A755A6" w:rsidRDefault="00A755A6" w:rsidP="00B211A6">
      <w:pPr>
        <w:pStyle w:val="BodyText"/>
        <w:sectPr w:rsidR="00A755A6" w:rsidSect="00B92334">
          <w:headerReference w:type="even" r:id="rId11"/>
          <w:headerReference w:type="default" r:id="rId12"/>
          <w:footerReference w:type="even" r:id="rId13"/>
          <w:footerReference w:type="default" r:id="rId14"/>
          <w:headerReference w:type="first" r:id="rId15"/>
          <w:footerReference w:type="first" r:id="rId16"/>
          <w:type w:val="continuous"/>
          <w:pgSz w:w="11906" w:h="16838"/>
          <w:pgMar w:top="624" w:right="794" w:bottom="907" w:left="907" w:header="567" w:footer="760" w:gutter="0"/>
          <w:cols w:space="720"/>
          <w:formProt w:val="0"/>
          <w:docGrid w:linePitch="312" w:charSpace="6143"/>
        </w:sectPr>
      </w:pPr>
    </w:p>
    <w:p w14:paraId="07EFF50B" w14:textId="77777777" w:rsidR="00A755A6" w:rsidRDefault="00A544E8">
      <w:pPr>
        <w:pStyle w:val="BodyText"/>
      </w:pPr>
      <w:r>
        <w:lastRenderedPageBreak/>
        <w:t>Revisions to this document are to be noted in the table prior to the issue of a revised document.</w:t>
      </w:r>
    </w:p>
    <w:tbl>
      <w:tblPr>
        <w:tblW w:w="10485" w:type="dxa"/>
        <w:tblLayout w:type="fixed"/>
        <w:tblLook w:val="0000" w:firstRow="0" w:lastRow="0" w:firstColumn="0" w:lastColumn="0" w:noHBand="0" w:noVBand="0"/>
      </w:tblPr>
      <w:tblGrid>
        <w:gridCol w:w="1908"/>
        <w:gridCol w:w="6016"/>
        <w:gridCol w:w="2561"/>
      </w:tblGrid>
      <w:tr w:rsidR="00A755A6" w14:paraId="54C8CB30" w14:textId="77777777">
        <w:tc>
          <w:tcPr>
            <w:tcW w:w="1908" w:type="dxa"/>
            <w:tcBorders>
              <w:top w:val="single" w:sz="4" w:space="0" w:color="000000"/>
              <w:left w:val="single" w:sz="4" w:space="0" w:color="000000"/>
              <w:bottom w:val="single" w:sz="4" w:space="0" w:color="000000"/>
              <w:right w:val="single" w:sz="4" w:space="0" w:color="000000"/>
            </w:tcBorders>
          </w:tcPr>
          <w:p w14:paraId="1B9855C1" w14:textId="77777777" w:rsidR="00A755A6" w:rsidRDefault="00A544E8">
            <w:pPr>
              <w:pStyle w:val="Documentrevisiontabletitle"/>
              <w:widowControl w:val="0"/>
            </w:pPr>
            <w:r>
              <w:t>Date</w:t>
            </w:r>
          </w:p>
        </w:tc>
        <w:tc>
          <w:tcPr>
            <w:tcW w:w="6016" w:type="dxa"/>
            <w:tcBorders>
              <w:top w:val="single" w:sz="4" w:space="0" w:color="000000"/>
              <w:left w:val="single" w:sz="4" w:space="0" w:color="000000"/>
              <w:bottom w:val="single" w:sz="4" w:space="0" w:color="000000"/>
              <w:right w:val="single" w:sz="4" w:space="0" w:color="000000"/>
            </w:tcBorders>
          </w:tcPr>
          <w:p w14:paraId="3E1E8DC7" w14:textId="77777777" w:rsidR="00A755A6" w:rsidRDefault="00A544E8">
            <w:pPr>
              <w:pStyle w:val="Documentrevisiontabletitle"/>
              <w:widowControl w:val="0"/>
            </w:pPr>
            <w:r>
              <w:t>Details</w:t>
            </w:r>
          </w:p>
        </w:tc>
        <w:tc>
          <w:tcPr>
            <w:tcW w:w="2561" w:type="dxa"/>
            <w:tcBorders>
              <w:top w:val="single" w:sz="4" w:space="0" w:color="000000"/>
              <w:left w:val="single" w:sz="4" w:space="0" w:color="000000"/>
              <w:bottom w:val="single" w:sz="4" w:space="0" w:color="000000"/>
              <w:right w:val="single" w:sz="4" w:space="0" w:color="000000"/>
            </w:tcBorders>
          </w:tcPr>
          <w:p w14:paraId="3531DBC4" w14:textId="77777777" w:rsidR="00A755A6" w:rsidRDefault="00A544E8">
            <w:pPr>
              <w:pStyle w:val="Documentrevisiontabletitle"/>
              <w:widowControl w:val="0"/>
            </w:pPr>
            <w:r>
              <w:t>Approval</w:t>
            </w:r>
          </w:p>
        </w:tc>
      </w:tr>
      <w:tr w:rsidR="00A755A6" w14:paraId="45FF622D"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3627DA3D" w14:textId="77777777" w:rsidR="00A755A6" w:rsidRDefault="00A544E8">
            <w:pPr>
              <w:pStyle w:val="Tabletext"/>
              <w:widowControl w:val="0"/>
              <w:rPr>
                <w:color w:val="auto"/>
                <w:sz w:val="22"/>
              </w:rPr>
            </w:pPr>
            <w:r>
              <w:rPr>
                <w:color w:val="auto"/>
                <w:sz w:val="22"/>
              </w:rPr>
              <w:t>June 2024</w:t>
            </w:r>
          </w:p>
        </w:tc>
        <w:tc>
          <w:tcPr>
            <w:tcW w:w="6016" w:type="dxa"/>
            <w:tcBorders>
              <w:top w:val="single" w:sz="4" w:space="0" w:color="000000"/>
              <w:left w:val="single" w:sz="4" w:space="0" w:color="000000"/>
              <w:bottom w:val="single" w:sz="4" w:space="0" w:color="000000"/>
              <w:right w:val="single" w:sz="4" w:space="0" w:color="000000"/>
            </w:tcBorders>
            <w:vAlign w:val="center"/>
          </w:tcPr>
          <w:p w14:paraId="31EC1BEB" w14:textId="77777777" w:rsidR="00A755A6" w:rsidRDefault="00A544E8">
            <w:pPr>
              <w:pStyle w:val="Tabletext"/>
              <w:widowControl w:val="0"/>
              <w:rPr>
                <w:color w:val="auto"/>
                <w:sz w:val="22"/>
              </w:rPr>
            </w:pPr>
            <w:r>
              <w:rPr>
                <w:color w:val="auto"/>
                <w:sz w:val="22"/>
              </w:rPr>
              <w:t>First Edition</w:t>
            </w:r>
          </w:p>
        </w:tc>
        <w:tc>
          <w:tcPr>
            <w:tcW w:w="2561" w:type="dxa"/>
            <w:tcBorders>
              <w:top w:val="single" w:sz="4" w:space="0" w:color="000000"/>
              <w:left w:val="single" w:sz="4" w:space="0" w:color="000000"/>
              <w:bottom w:val="single" w:sz="4" w:space="0" w:color="000000"/>
              <w:right w:val="single" w:sz="4" w:space="0" w:color="000000"/>
            </w:tcBorders>
            <w:vAlign w:val="center"/>
          </w:tcPr>
          <w:p w14:paraId="49F7E455" w14:textId="77777777" w:rsidR="00A755A6" w:rsidRDefault="00A544E8">
            <w:pPr>
              <w:pStyle w:val="Tabletext"/>
              <w:widowControl w:val="0"/>
              <w:rPr>
                <w:color w:val="auto"/>
                <w:sz w:val="22"/>
              </w:rPr>
            </w:pPr>
            <w:r>
              <w:rPr>
                <w:color w:val="auto"/>
                <w:sz w:val="22"/>
              </w:rPr>
              <w:t>Council 80</w:t>
            </w:r>
          </w:p>
        </w:tc>
      </w:tr>
      <w:tr w:rsidR="00A755A6" w14:paraId="092D6ECD"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71663542" w14:textId="77777777" w:rsidR="00A755A6" w:rsidRDefault="00A755A6">
            <w:pPr>
              <w:pStyle w:val="Tabletext"/>
              <w:widowControl w:val="0"/>
            </w:pPr>
          </w:p>
        </w:tc>
        <w:tc>
          <w:tcPr>
            <w:tcW w:w="6016" w:type="dxa"/>
            <w:tcBorders>
              <w:top w:val="single" w:sz="4" w:space="0" w:color="000000"/>
              <w:left w:val="single" w:sz="4" w:space="0" w:color="000000"/>
              <w:bottom w:val="single" w:sz="4" w:space="0" w:color="000000"/>
              <w:right w:val="single" w:sz="4" w:space="0" w:color="000000"/>
            </w:tcBorders>
            <w:vAlign w:val="center"/>
          </w:tcPr>
          <w:p w14:paraId="791607CE" w14:textId="77777777" w:rsidR="00A755A6" w:rsidRDefault="00A755A6">
            <w:pPr>
              <w:pStyle w:val="Tabletext"/>
              <w:widowControl w:val="0"/>
            </w:pPr>
          </w:p>
        </w:tc>
        <w:tc>
          <w:tcPr>
            <w:tcW w:w="2561" w:type="dxa"/>
            <w:tcBorders>
              <w:top w:val="single" w:sz="4" w:space="0" w:color="000000"/>
              <w:left w:val="single" w:sz="4" w:space="0" w:color="000000"/>
              <w:bottom w:val="single" w:sz="4" w:space="0" w:color="000000"/>
              <w:right w:val="single" w:sz="4" w:space="0" w:color="000000"/>
            </w:tcBorders>
            <w:vAlign w:val="center"/>
          </w:tcPr>
          <w:p w14:paraId="5D365A27" w14:textId="77777777" w:rsidR="00A755A6" w:rsidRDefault="00A755A6">
            <w:pPr>
              <w:pStyle w:val="Tabletext"/>
              <w:widowControl w:val="0"/>
            </w:pPr>
          </w:p>
        </w:tc>
      </w:tr>
      <w:tr w:rsidR="00A755A6" w14:paraId="4D58E777"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2F005FC7" w14:textId="77777777" w:rsidR="00A755A6" w:rsidRDefault="00A755A6">
            <w:pPr>
              <w:pStyle w:val="Tabletext"/>
              <w:widowControl w:val="0"/>
            </w:pPr>
          </w:p>
        </w:tc>
        <w:tc>
          <w:tcPr>
            <w:tcW w:w="6016" w:type="dxa"/>
            <w:tcBorders>
              <w:top w:val="single" w:sz="4" w:space="0" w:color="000000"/>
              <w:left w:val="single" w:sz="4" w:space="0" w:color="000000"/>
              <w:bottom w:val="single" w:sz="4" w:space="0" w:color="000000"/>
              <w:right w:val="single" w:sz="4" w:space="0" w:color="000000"/>
            </w:tcBorders>
            <w:vAlign w:val="center"/>
          </w:tcPr>
          <w:p w14:paraId="3C671CB3" w14:textId="77777777" w:rsidR="00A755A6" w:rsidRDefault="00A755A6">
            <w:pPr>
              <w:pStyle w:val="Tabletext"/>
              <w:widowControl w:val="0"/>
            </w:pPr>
          </w:p>
        </w:tc>
        <w:tc>
          <w:tcPr>
            <w:tcW w:w="2561" w:type="dxa"/>
            <w:tcBorders>
              <w:top w:val="single" w:sz="4" w:space="0" w:color="000000"/>
              <w:left w:val="single" w:sz="4" w:space="0" w:color="000000"/>
              <w:bottom w:val="single" w:sz="4" w:space="0" w:color="000000"/>
              <w:right w:val="single" w:sz="4" w:space="0" w:color="000000"/>
            </w:tcBorders>
            <w:vAlign w:val="center"/>
          </w:tcPr>
          <w:p w14:paraId="5AC4DCD6" w14:textId="77777777" w:rsidR="00A755A6" w:rsidRDefault="00A755A6">
            <w:pPr>
              <w:pStyle w:val="Tabletext"/>
              <w:widowControl w:val="0"/>
            </w:pPr>
          </w:p>
        </w:tc>
      </w:tr>
      <w:tr w:rsidR="00A755A6" w14:paraId="36EB9C92"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66B4A562" w14:textId="77777777" w:rsidR="00A755A6" w:rsidRDefault="00A755A6">
            <w:pPr>
              <w:pStyle w:val="Tabletext"/>
              <w:widowControl w:val="0"/>
            </w:pPr>
          </w:p>
        </w:tc>
        <w:tc>
          <w:tcPr>
            <w:tcW w:w="6016" w:type="dxa"/>
            <w:tcBorders>
              <w:top w:val="single" w:sz="4" w:space="0" w:color="000000"/>
              <w:left w:val="single" w:sz="4" w:space="0" w:color="000000"/>
              <w:bottom w:val="single" w:sz="4" w:space="0" w:color="000000"/>
              <w:right w:val="single" w:sz="4" w:space="0" w:color="000000"/>
            </w:tcBorders>
            <w:vAlign w:val="center"/>
          </w:tcPr>
          <w:p w14:paraId="3B3982AF" w14:textId="77777777" w:rsidR="00A755A6" w:rsidRDefault="00A755A6">
            <w:pPr>
              <w:pStyle w:val="Tabletext"/>
              <w:widowControl w:val="0"/>
            </w:pPr>
          </w:p>
        </w:tc>
        <w:tc>
          <w:tcPr>
            <w:tcW w:w="2561" w:type="dxa"/>
            <w:tcBorders>
              <w:top w:val="single" w:sz="4" w:space="0" w:color="000000"/>
              <w:left w:val="single" w:sz="4" w:space="0" w:color="000000"/>
              <w:bottom w:val="single" w:sz="4" w:space="0" w:color="000000"/>
              <w:right w:val="single" w:sz="4" w:space="0" w:color="000000"/>
            </w:tcBorders>
            <w:vAlign w:val="center"/>
          </w:tcPr>
          <w:p w14:paraId="28574480" w14:textId="77777777" w:rsidR="00A755A6" w:rsidRDefault="00A755A6">
            <w:pPr>
              <w:pStyle w:val="Tabletext"/>
              <w:widowControl w:val="0"/>
            </w:pPr>
          </w:p>
        </w:tc>
      </w:tr>
      <w:tr w:rsidR="00A755A6" w14:paraId="338B5E46"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07E25E1D" w14:textId="77777777" w:rsidR="00A755A6" w:rsidRDefault="00A755A6">
            <w:pPr>
              <w:pStyle w:val="Tabletext"/>
              <w:widowControl w:val="0"/>
            </w:pPr>
          </w:p>
        </w:tc>
        <w:tc>
          <w:tcPr>
            <w:tcW w:w="6016" w:type="dxa"/>
            <w:tcBorders>
              <w:top w:val="single" w:sz="4" w:space="0" w:color="000000"/>
              <w:left w:val="single" w:sz="4" w:space="0" w:color="000000"/>
              <w:bottom w:val="single" w:sz="4" w:space="0" w:color="000000"/>
              <w:right w:val="single" w:sz="4" w:space="0" w:color="000000"/>
            </w:tcBorders>
            <w:vAlign w:val="center"/>
          </w:tcPr>
          <w:p w14:paraId="1241468B" w14:textId="77777777" w:rsidR="00A755A6" w:rsidRDefault="00A755A6">
            <w:pPr>
              <w:pStyle w:val="Tabletext"/>
              <w:widowControl w:val="0"/>
            </w:pPr>
          </w:p>
        </w:tc>
        <w:tc>
          <w:tcPr>
            <w:tcW w:w="2561" w:type="dxa"/>
            <w:tcBorders>
              <w:top w:val="single" w:sz="4" w:space="0" w:color="000000"/>
              <w:left w:val="single" w:sz="4" w:space="0" w:color="000000"/>
              <w:bottom w:val="single" w:sz="4" w:space="0" w:color="000000"/>
              <w:right w:val="single" w:sz="4" w:space="0" w:color="000000"/>
            </w:tcBorders>
            <w:vAlign w:val="center"/>
          </w:tcPr>
          <w:p w14:paraId="6D3C0B53" w14:textId="77777777" w:rsidR="00A755A6" w:rsidRDefault="00A755A6">
            <w:pPr>
              <w:pStyle w:val="Tabletext"/>
              <w:widowControl w:val="0"/>
            </w:pPr>
          </w:p>
        </w:tc>
      </w:tr>
      <w:tr w:rsidR="00A755A6" w14:paraId="0BE45511"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04AC654C" w14:textId="77777777" w:rsidR="00A755A6" w:rsidRDefault="00A755A6">
            <w:pPr>
              <w:pStyle w:val="Tabletext"/>
              <w:widowControl w:val="0"/>
            </w:pPr>
          </w:p>
        </w:tc>
        <w:tc>
          <w:tcPr>
            <w:tcW w:w="6016" w:type="dxa"/>
            <w:tcBorders>
              <w:top w:val="single" w:sz="4" w:space="0" w:color="000000"/>
              <w:left w:val="single" w:sz="4" w:space="0" w:color="000000"/>
              <w:bottom w:val="single" w:sz="4" w:space="0" w:color="000000"/>
              <w:right w:val="single" w:sz="4" w:space="0" w:color="000000"/>
            </w:tcBorders>
            <w:vAlign w:val="center"/>
          </w:tcPr>
          <w:p w14:paraId="64B6BB1F" w14:textId="77777777" w:rsidR="00A755A6" w:rsidRDefault="00A755A6">
            <w:pPr>
              <w:pStyle w:val="Tabletext"/>
              <w:widowControl w:val="0"/>
            </w:pPr>
          </w:p>
        </w:tc>
        <w:tc>
          <w:tcPr>
            <w:tcW w:w="2561" w:type="dxa"/>
            <w:tcBorders>
              <w:top w:val="single" w:sz="4" w:space="0" w:color="000000"/>
              <w:left w:val="single" w:sz="4" w:space="0" w:color="000000"/>
              <w:bottom w:val="single" w:sz="4" w:space="0" w:color="000000"/>
              <w:right w:val="single" w:sz="4" w:space="0" w:color="000000"/>
            </w:tcBorders>
            <w:vAlign w:val="center"/>
          </w:tcPr>
          <w:p w14:paraId="51357C09" w14:textId="77777777" w:rsidR="00A755A6" w:rsidRDefault="00A755A6">
            <w:pPr>
              <w:pStyle w:val="Tabletext"/>
              <w:widowControl w:val="0"/>
            </w:pPr>
          </w:p>
        </w:tc>
      </w:tr>
      <w:tr w:rsidR="00A755A6" w14:paraId="52A697AC" w14:textId="77777777">
        <w:trPr>
          <w:trHeight w:val="851"/>
        </w:trPr>
        <w:tc>
          <w:tcPr>
            <w:tcW w:w="1908" w:type="dxa"/>
            <w:tcBorders>
              <w:top w:val="single" w:sz="4" w:space="0" w:color="000000"/>
              <w:left w:val="single" w:sz="4" w:space="0" w:color="000000"/>
              <w:bottom w:val="single" w:sz="4" w:space="0" w:color="000000"/>
              <w:right w:val="single" w:sz="4" w:space="0" w:color="000000"/>
            </w:tcBorders>
            <w:vAlign w:val="center"/>
          </w:tcPr>
          <w:p w14:paraId="51A020F3" w14:textId="77777777" w:rsidR="00A755A6" w:rsidRDefault="00A755A6">
            <w:pPr>
              <w:pStyle w:val="Tabletext"/>
              <w:widowControl w:val="0"/>
            </w:pPr>
          </w:p>
        </w:tc>
        <w:tc>
          <w:tcPr>
            <w:tcW w:w="6016" w:type="dxa"/>
            <w:tcBorders>
              <w:top w:val="single" w:sz="4" w:space="0" w:color="000000"/>
              <w:left w:val="single" w:sz="4" w:space="0" w:color="000000"/>
              <w:bottom w:val="single" w:sz="4" w:space="0" w:color="000000"/>
              <w:right w:val="single" w:sz="4" w:space="0" w:color="000000"/>
            </w:tcBorders>
            <w:vAlign w:val="center"/>
          </w:tcPr>
          <w:p w14:paraId="071CF7D4" w14:textId="77777777" w:rsidR="00A755A6" w:rsidRDefault="00A755A6">
            <w:pPr>
              <w:pStyle w:val="Tabletext"/>
              <w:widowControl w:val="0"/>
            </w:pPr>
          </w:p>
        </w:tc>
        <w:tc>
          <w:tcPr>
            <w:tcW w:w="2561" w:type="dxa"/>
            <w:tcBorders>
              <w:top w:val="single" w:sz="4" w:space="0" w:color="000000"/>
              <w:left w:val="single" w:sz="4" w:space="0" w:color="000000"/>
              <w:bottom w:val="single" w:sz="4" w:space="0" w:color="000000"/>
              <w:right w:val="single" w:sz="4" w:space="0" w:color="000000"/>
            </w:tcBorders>
            <w:vAlign w:val="center"/>
          </w:tcPr>
          <w:p w14:paraId="7D5C228E" w14:textId="77777777" w:rsidR="00A755A6" w:rsidRDefault="00A755A6">
            <w:pPr>
              <w:pStyle w:val="Tabletext"/>
              <w:widowControl w:val="0"/>
            </w:pPr>
          </w:p>
        </w:tc>
      </w:tr>
    </w:tbl>
    <w:p w14:paraId="5C158583" w14:textId="77777777" w:rsidR="00A755A6" w:rsidRDefault="00A755A6" w:rsidP="00B211A6">
      <w:pPr>
        <w:pStyle w:val="BodyText"/>
      </w:pPr>
    </w:p>
    <w:p w14:paraId="40AFDF3C" w14:textId="77777777" w:rsidR="00A755A6" w:rsidRDefault="00A755A6" w:rsidP="00B211A6">
      <w:pPr>
        <w:pStyle w:val="BodyText"/>
        <w:sectPr w:rsidR="00A755A6" w:rsidSect="00B92334">
          <w:headerReference w:type="even" r:id="rId17"/>
          <w:headerReference w:type="default" r:id="rId18"/>
          <w:footerReference w:type="default" r:id="rId19"/>
          <w:headerReference w:type="first" r:id="rId20"/>
          <w:footerReference w:type="first" r:id="rId21"/>
          <w:pgSz w:w="11906" w:h="16838"/>
          <w:pgMar w:top="624" w:right="794" w:bottom="907" w:left="907" w:header="567" w:footer="850" w:gutter="0"/>
          <w:cols w:space="720"/>
          <w:formProt w:val="0"/>
          <w:docGrid w:linePitch="360"/>
        </w:sectPr>
      </w:pPr>
    </w:p>
    <w:p w14:paraId="7F78216F" w14:textId="77777777" w:rsidR="00A755A6" w:rsidRDefault="00A755A6">
      <w:pPr>
        <w:pStyle w:val="BodyText"/>
      </w:pPr>
    </w:p>
    <w:p w14:paraId="691EB913" w14:textId="77777777" w:rsidR="00653CDE" w:rsidRDefault="00A544E8">
      <w:pPr>
        <w:pStyle w:val="ListofFigures"/>
      </w:pPr>
      <w:r>
        <w:t xml:space="preserve">List of Tables </w:t>
      </w:r>
    </w:p>
    <w:sdt>
      <w:sdtPr>
        <w:rPr>
          <w:b w:val="0"/>
          <w:caps w:val="0"/>
          <w:color w:val="auto"/>
          <w:sz w:val="18"/>
        </w:rPr>
        <w:id w:val="-719511487"/>
        <w:docPartObj>
          <w:docPartGallery w:val="Table of Contents"/>
          <w:docPartUnique/>
        </w:docPartObj>
      </w:sdtPr>
      <w:sdtEndPr>
        <w:rPr>
          <w:sz w:val="22"/>
        </w:rPr>
      </w:sdtEndPr>
      <w:sdtContent>
        <w:p w14:paraId="5BA136A4" w14:textId="040F8A25" w:rsidR="00653CDE" w:rsidRDefault="00A544E8">
          <w:pPr>
            <w:pStyle w:val="TOC1"/>
            <w:rPr>
              <w:rFonts w:asciiTheme="minorHAnsi" w:eastAsiaTheme="minorEastAsia" w:hAnsiTheme="minorHAnsi"/>
              <w:b w:val="0"/>
              <w:caps w:val="0"/>
              <w:noProof/>
              <w:color w:val="auto"/>
              <w:kern w:val="2"/>
              <w:sz w:val="24"/>
              <w:szCs w:val="24"/>
              <w:lang w:eastAsia="en-GB"/>
              <w14:ligatures w14:val="standardContextual"/>
            </w:rPr>
          </w:pPr>
          <w:r>
            <w:fldChar w:fldCharType="begin"/>
          </w:r>
          <w:r>
            <w:rPr>
              <w:lang w:val="en-US" w:eastAsia="ko-KR"/>
            </w:rPr>
            <w:instrText xml:space="preserve"> TOC \o "1-1" \u \h</w:instrText>
          </w:r>
          <w:r>
            <w:rPr>
              <w:lang w:val="en-US" w:eastAsia="ko-KR"/>
            </w:rPr>
            <w:fldChar w:fldCharType="separate"/>
          </w:r>
          <w:hyperlink w:anchor="_Toc157863074" w:history="1">
            <w:r w:rsidR="00653CDE" w:rsidRPr="00026C25">
              <w:rPr>
                <w:rStyle w:val="Hyperlink"/>
                <w:noProof/>
              </w:rPr>
              <w:t>1.</w:t>
            </w:r>
            <w:r w:rsidR="00653CDE">
              <w:rPr>
                <w:rFonts w:asciiTheme="minorHAnsi" w:eastAsiaTheme="minorEastAsia" w:hAnsiTheme="minorHAnsi"/>
                <w:b w:val="0"/>
                <w:caps w:val="0"/>
                <w:noProof/>
                <w:color w:val="auto"/>
                <w:kern w:val="2"/>
                <w:sz w:val="24"/>
                <w:szCs w:val="24"/>
                <w:lang w:eastAsia="en-GB"/>
                <w14:ligatures w14:val="standardContextual"/>
              </w:rPr>
              <w:tab/>
            </w:r>
            <w:r w:rsidR="00653CDE" w:rsidRPr="00026C25">
              <w:rPr>
                <w:rStyle w:val="Hyperlink"/>
                <w:noProof/>
              </w:rPr>
              <w:t>introductioN</w:t>
            </w:r>
            <w:r w:rsidR="00653CDE">
              <w:rPr>
                <w:noProof/>
              </w:rPr>
              <w:tab/>
            </w:r>
            <w:r w:rsidR="00653CDE">
              <w:rPr>
                <w:noProof/>
              </w:rPr>
              <w:fldChar w:fldCharType="begin"/>
            </w:r>
            <w:r w:rsidR="00653CDE">
              <w:rPr>
                <w:noProof/>
              </w:rPr>
              <w:instrText xml:space="preserve"> PAGEREF _Toc157863074 \h </w:instrText>
            </w:r>
            <w:r w:rsidR="00653CDE">
              <w:rPr>
                <w:noProof/>
              </w:rPr>
            </w:r>
            <w:r w:rsidR="00653CDE">
              <w:rPr>
                <w:noProof/>
              </w:rPr>
              <w:fldChar w:fldCharType="separate"/>
            </w:r>
            <w:r w:rsidR="00653CDE">
              <w:rPr>
                <w:noProof/>
              </w:rPr>
              <w:t>5</w:t>
            </w:r>
            <w:r w:rsidR="00653CDE">
              <w:rPr>
                <w:noProof/>
              </w:rPr>
              <w:fldChar w:fldCharType="end"/>
            </w:r>
          </w:hyperlink>
        </w:p>
        <w:p w14:paraId="52BA1528" w14:textId="3B611C3F" w:rsidR="00653CDE" w:rsidRDefault="00913D28">
          <w:pPr>
            <w:pStyle w:val="TOC1"/>
            <w:rPr>
              <w:rFonts w:asciiTheme="minorHAnsi" w:eastAsiaTheme="minorEastAsia" w:hAnsiTheme="minorHAnsi"/>
              <w:b w:val="0"/>
              <w:caps w:val="0"/>
              <w:noProof/>
              <w:color w:val="auto"/>
              <w:kern w:val="2"/>
              <w:sz w:val="24"/>
              <w:szCs w:val="24"/>
              <w:lang w:eastAsia="en-GB"/>
              <w14:ligatures w14:val="standardContextual"/>
            </w:rPr>
          </w:pPr>
          <w:hyperlink w:anchor="_Toc157863075" w:history="1">
            <w:r w:rsidR="00653CDE" w:rsidRPr="00026C25">
              <w:rPr>
                <w:rStyle w:val="Hyperlink"/>
                <w:noProof/>
              </w:rPr>
              <w:t>2.</w:t>
            </w:r>
            <w:r w:rsidR="00653CDE">
              <w:rPr>
                <w:rFonts w:asciiTheme="minorHAnsi" w:eastAsiaTheme="minorEastAsia" w:hAnsiTheme="minorHAnsi"/>
                <w:b w:val="0"/>
                <w:caps w:val="0"/>
                <w:noProof/>
                <w:color w:val="auto"/>
                <w:kern w:val="2"/>
                <w:sz w:val="24"/>
                <w:szCs w:val="24"/>
                <w:lang w:eastAsia="en-GB"/>
                <w14:ligatures w14:val="standardContextual"/>
              </w:rPr>
              <w:tab/>
            </w:r>
            <w:r w:rsidR="00653CDE" w:rsidRPr="00026C25">
              <w:rPr>
                <w:rStyle w:val="Hyperlink"/>
                <w:noProof/>
              </w:rPr>
              <w:t>Specification</w:t>
            </w:r>
            <w:r w:rsidR="00653CDE">
              <w:rPr>
                <w:noProof/>
              </w:rPr>
              <w:tab/>
            </w:r>
            <w:r w:rsidR="00653CDE">
              <w:rPr>
                <w:noProof/>
              </w:rPr>
              <w:fldChar w:fldCharType="begin"/>
            </w:r>
            <w:r w:rsidR="00653CDE">
              <w:rPr>
                <w:noProof/>
              </w:rPr>
              <w:instrText xml:space="preserve"> PAGEREF _Toc157863075 \h </w:instrText>
            </w:r>
            <w:r w:rsidR="00653CDE">
              <w:rPr>
                <w:noProof/>
              </w:rPr>
            </w:r>
            <w:r w:rsidR="00653CDE">
              <w:rPr>
                <w:noProof/>
              </w:rPr>
              <w:fldChar w:fldCharType="separate"/>
            </w:r>
            <w:r w:rsidR="00653CDE">
              <w:rPr>
                <w:noProof/>
              </w:rPr>
              <w:t>5</w:t>
            </w:r>
            <w:r w:rsidR="00653CDE">
              <w:rPr>
                <w:noProof/>
              </w:rPr>
              <w:fldChar w:fldCharType="end"/>
            </w:r>
          </w:hyperlink>
        </w:p>
        <w:p w14:paraId="47CA88BB" w14:textId="2B08D128" w:rsidR="00653CDE" w:rsidRDefault="00913D28">
          <w:pPr>
            <w:pStyle w:val="TOC1"/>
            <w:rPr>
              <w:rFonts w:asciiTheme="minorHAnsi" w:eastAsiaTheme="minorEastAsia" w:hAnsiTheme="minorHAnsi"/>
              <w:b w:val="0"/>
              <w:caps w:val="0"/>
              <w:noProof/>
              <w:color w:val="auto"/>
              <w:kern w:val="2"/>
              <w:sz w:val="24"/>
              <w:szCs w:val="24"/>
              <w:lang w:eastAsia="en-GB"/>
              <w14:ligatures w14:val="standardContextual"/>
            </w:rPr>
          </w:pPr>
          <w:hyperlink w:anchor="_Toc157863076" w:history="1">
            <w:r w:rsidR="00653CDE" w:rsidRPr="00026C25">
              <w:rPr>
                <w:rStyle w:val="Hyperlink"/>
                <w:noProof/>
              </w:rPr>
              <w:t>3.</w:t>
            </w:r>
            <w:r w:rsidR="00653CDE">
              <w:rPr>
                <w:rFonts w:asciiTheme="minorHAnsi" w:eastAsiaTheme="minorEastAsia" w:hAnsiTheme="minorHAnsi"/>
                <w:b w:val="0"/>
                <w:caps w:val="0"/>
                <w:noProof/>
                <w:color w:val="auto"/>
                <w:kern w:val="2"/>
                <w:sz w:val="24"/>
                <w:szCs w:val="24"/>
                <w:lang w:eastAsia="en-GB"/>
                <w14:ligatures w14:val="standardContextual"/>
              </w:rPr>
              <w:tab/>
            </w:r>
            <w:r w:rsidR="00653CDE" w:rsidRPr="00026C25">
              <w:rPr>
                <w:rStyle w:val="Hyperlink"/>
                <w:noProof/>
              </w:rPr>
              <w:t>The role of the MCP Consortium</w:t>
            </w:r>
            <w:r w:rsidR="00653CDE">
              <w:rPr>
                <w:noProof/>
              </w:rPr>
              <w:tab/>
            </w:r>
            <w:r w:rsidR="00653CDE">
              <w:rPr>
                <w:noProof/>
              </w:rPr>
              <w:fldChar w:fldCharType="begin"/>
            </w:r>
            <w:r w:rsidR="00653CDE">
              <w:rPr>
                <w:noProof/>
              </w:rPr>
              <w:instrText xml:space="preserve"> PAGEREF _Toc157863076 \h </w:instrText>
            </w:r>
            <w:r w:rsidR="00653CDE">
              <w:rPr>
                <w:noProof/>
              </w:rPr>
            </w:r>
            <w:r w:rsidR="00653CDE">
              <w:rPr>
                <w:noProof/>
              </w:rPr>
              <w:fldChar w:fldCharType="separate"/>
            </w:r>
            <w:r w:rsidR="00653CDE">
              <w:rPr>
                <w:noProof/>
              </w:rPr>
              <w:t>6</w:t>
            </w:r>
            <w:r w:rsidR="00653CDE">
              <w:rPr>
                <w:noProof/>
              </w:rPr>
              <w:fldChar w:fldCharType="end"/>
            </w:r>
          </w:hyperlink>
        </w:p>
        <w:p w14:paraId="3FEC48AC" w14:textId="21EF278C" w:rsidR="00653CDE" w:rsidRDefault="00913D28">
          <w:pPr>
            <w:pStyle w:val="TOC1"/>
            <w:rPr>
              <w:rFonts w:asciiTheme="minorHAnsi" w:eastAsiaTheme="minorEastAsia" w:hAnsiTheme="minorHAnsi"/>
              <w:b w:val="0"/>
              <w:caps w:val="0"/>
              <w:noProof/>
              <w:color w:val="auto"/>
              <w:kern w:val="2"/>
              <w:sz w:val="24"/>
              <w:szCs w:val="24"/>
              <w:lang w:eastAsia="en-GB"/>
              <w14:ligatures w14:val="standardContextual"/>
            </w:rPr>
          </w:pPr>
          <w:hyperlink w:anchor="_Toc157863077" w:history="1">
            <w:r w:rsidR="00653CDE" w:rsidRPr="00026C25">
              <w:rPr>
                <w:rStyle w:val="Hyperlink"/>
                <w:noProof/>
              </w:rPr>
              <w:t>4.</w:t>
            </w:r>
            <w:r w:rsidR="00653CDE">
              <w:rPr>
                <w:rFonts w:asciiTheme="minorHAnsi" w:eastAsiaTheme="minorEastAsia" w:hAnsiTheme="minorHAnsi"/>
                <w:b w:val="0"/>
                <w:caps w:val="0"/>
                <w:noProof/>
                <w:color w:val="auto"/>
                <w:kern w:val="2"/>
                <w:sz w:val="24"/>
                <w:szCs w:val="24"/>
                <w:lang w:eastAsia="en-GB"/>
                <w14:ligatures w14:val="standardContextual"/>
              </w:rPr>
              <w:tab/>
            </w:r>
            <w:r w:rsidR="00653CDE" w:rsidRPr="00026C25">
              <w:rPr>
                <w:rStyle w:val="Hyperlink"/>
                <w:noProof/>
              </w:rPr>
              <w:t>Identity Management</w:t>
            </w:r>
            <w:r w:rsidR="00653CDE">
              <w:rPr>
                <w:noProof/>
              </w:rPr>
              <w:tab/>
            </w:r>
            <w:r w:rsidR="00653CDE">
              <w:rPr>
                <w:noProof/>
              </w:rPr>
              <w:fldChar w:fldCharType="begin"/>
            </w:r>
            <w:r w:rsidR="00653CDE">
              <w:rPr>
                <w:noProof/>
              </w:rPr>
              <w:instrText xml:space="preserve"> PAGEREF _Toc157863077 \h </w:instrText>
            </w:r>
            <w:r w:rsidR="00653CDE">
              <w:rPr>
                <w:noProof/>
              </w:rPr>
            </w:r>
            <w:r w:rsidR="00653CDE">
              <w:rPr>
                <w:noProof/>
              </w:rPr>
              <w:fldChar w:fldCharType="separate"/>
            </w:r>
            <w:r w:rsidR="00653CDE">
              <w:rPr>
                <w:noProof/>
              </w:rPr>
              <w:t>7</w:t>
            </w:r>
            <w:r w:rsidR="00653CDE">
              <w:rPr>
                <w:noProof/>
              </w:rPr>
              <w:fldChar w:fldCharType="end"/>
            </w:r>
          </w:hyperlink>
        </w:p>
        <w:p w14:paraId="66ACC70C" w14:textId="01669CB9" w:rsidR="00653CDE" w:rsidRDefault="00913D28">
          <w:pPr>
            <w:pStyle w:val="TOC1"/>
            <w:rPr>
              <w:rFonts w:asciiTheme="minorHAnsi" w:eastAsiaTheme="minorEastAsia" w:hAnsiTheme="minorHAnsi"/>
              <w:b w:val="0"/>
              <w:caps w:val="0"/>
              <w:noProof/>
              <w:color w:val="auto"/>
              <w:kern w:val="2"/>
              <w:sz w:val="24"/>
              <w:szCs w:val="24"/>
              <w:lang w:eastAsia="en-GB"/>
              <w14:ligatures w14:val="standardContextual"/>
            </w:rPr>
          </w:pPr>
          <w:hyperlink w:anchor="_Toc157863078" w:history="1">
            <w:r w:rsidR="00653CDE" w:rsidRPr="00026C25">
              <w:rPr>
                <w:rStyle w:val="Hyperlink"/>
                <w:noProof/>
              </w:rPr>
              <w:t>5.</w:t>
            </w:r>
            <w:r w:rsidR="00653CDE">
              <w:rPr>
                <w:rFonts w:asciiTheme="minorHAnsi" w:eastAsiaTheme="minorEastAsia" w:hAnsiTheme="minorHAnsi"/>
                <w:b w:val="0"/>
                <w:caps w:val="0"/>
                <w:noProof/>
                <w:color w:val="auto"/>
                <w:kern w:val="2"/>
                <w:sz w:val="24"/>
                <w:szCs w:val="24"/>
                <w:lang w:eastAsia="en-GB"/>
                <w14:ligatures w14:val="standardContextual"/>
              </w:rPr>
              <w:tab/>
            </w:r>
            <w:r w:rsidR="00653CDE" w:rsidRPr="00026C25">
              <w:rPr>
                <w:rStyle w:val="Hyperlink"/>
                <w:noProof/>
              </w:rPr>
              <w:t>Public Key Infrastructure</w:t>
            </w:r>
            <w:r w:rsidR="00653CDE">
              <w:rPr>
                <w:noProof/>
              </w:rPr>
              <w:tab/>
            </w:r>
            <w:r w:rsidR="00653CDE">
              <w:rPr>
                <w:noProof/>
              </w:rPr>
              <w:fldChar w:fldCharType="begin"/>
            </w:r>
            <w:r w:rsidR="00653CDE">
              <w:rPr>
                <w:noProof/>
              </w:rPr>
              <w:instrText xml:space="preserve"> PAGEREF _Toc157863078 \h </w:instrText>
            </w:r>
            <w:r w:rsidR="00653CDE">
              <w:rPr>
                <w:noProof/>
              </w:rPr>
            </w:r>
            <w:r w:rsidR="00653CDE">
              <w:rPr>
                <w:noProof/>
              </w:rPr>
              <w:fldChar w:fldCharType="separate"/>
            </w:r>
            <w:r w:rsidR="00653CDE">
              <w:rPr>
                <w:noProof/>
              </w:rPr>
              <w:t>9</w:t>
            </w:r>
            <w:r w:rsidR="00653CDE">
              <w:rPr>
                <w:noProof/>
              </w:rPr>
              <w:fldChar w:fldCharType="end"/>
            </w:r>
          </w:hyperlink>
        </w:p>
        <w:p w14:paraId="05C5DFAD" w14:textId="4F82BEB4" w:rsidR="00A755A6" w:rsidRDefault="00A544E8" w:rsidP="00653CDE">
          <w:pPr>
            <w:pStyle w:val="BodyText"/>
          </w:pPr>
          <w:r>
            <w:fldChar w:fldCharType="end"/>
          </w:r>
        </w:p>
      </w:sdtContent>
    </w:sdt>
    <w:p w14:paraId="0CF3D56A" w14:textId="1B97A098" w:rsidR="00653CDE" w:rsidRDefault="00653CDE" w:rsidP="00653CDE">
      <w:pPr>
        <w:pStyle w:val="BodyText"/>
      </w:pPr>
      <w:r>
        <w:fldChar w:fldCharType="begin"/>
      </w:r>
      <w:r>
        <w:instrText xml:space="preserve"> TOC \h \z \c "Table" </w:instrText>
      </w:r>
      <w:r>
        <w:fldChar w:fldCharType="separate"/>
      </w:r>
      <w:r>
        <w:rPr>
          <w:b/>
          <w:bCs/>
          <w:noProof/>
        </w:rPr>
        <w:t>No table of figures entries found.</w:t>
      </w:r>
      <w:r>
        <w:fldChar w:fldCharType="end"/>
      </w:r>
    </w:p>
    <w:p w14:paraId="51DE19B1" w14:textId="77777777" w:rsidR="00653CDE" w:rsidRDefault="00653CDE" w:rsidP="00653CDE">
      <w:pPr>
        <w:pStyle w:val="BodyText"/>
      </w:pPr>
    </w:p>
    <w:p w14:paraId="132297B6" w14:textId="77777777" w:rsidR="00A755A6" w:rsidRDefault="00A544E8">
      <w:pPr>
        <w:pStyle w:val="ListofFigures"/>
      </w:pPr>
      <w:r>
        <w:t>List of Figures</w:t>
      </w:r>
    </w:p>
    <w:p w14:paraId="469D09A8" w14:textId="6AD2C526" w:rsidR="00C85D21" w:rsidRDefault="00653CDE">
      <w:pPr>
        <w:pStyle w:val="TableofFigures"/>
        <w:rPr>
          <w:rFonts w:asciiTheme="minorHAnsi" w:eastAsiaTheme="minorEastAsia" w:hAnsiTheme="minorHAnsi"/>
          <w:i w:val="0"/>
          <w:noProof/>
          <w:color w:val="auto"/>
          <w:kern w:val="2"/>
          <w:sz w:val="24"/>
          <w:szCs w:val="24"/>
          <w:lang w:eastAsia="en-GB"/>
          <w14:ligatures w14:val="standardContextual"/>
        </w:rPr>
      </w:pPr>
      <w:r>
        <w:rPr>
          <w:rStyle w:val="IndexLink"/>
          <w:b/>
          <w:i w:val="0"/>
          <w:caps/>
        </w:rPr>
        <w:fldChar w:fldCharType="begin"/>
      </w:r>
      <w:r>
        <w:rPr>
          <w:rStyle w:val="IndexLink"/>
        </w:rPr>
        <w:instrText xml:space="preserve"> TOC \h \z \c "Figure" </w:instrText>
      </w:r>
      <w:r>
        <w:rPr>
          <w:rStyle w:val="IndexLink"/>
          <w:b/>
          <w:i w:val="0"/>
          <w:caps/>
        </w:rPr>
        <w:fldChar w:fldCharType="separate"/>
      </w:r>
      <w:hyperlink w:anchor="_Toc161844394" w:history="1">
        <w:r w:rsidR="00C85D21" w:rsidRPr="00BA6F9D">
          <w:rPr>
            <w:rStyle w:val="Hyperlink"/>
            <w:noProof/>
          </w:rPr>
          <w:t>Figure 1: Certificate renewal strategy.</w:t>
        </w:r>
        <w:r w:rsidR="00C85D21">
          <w:rPr>
            <w:noProof/>
            <w:webHidden/>
          </w:rPr>
          <w:tab/>
        </w:r>
        <w:r w:rsidR="00C85D21">
          <w:rPr>
            <w:noProof/>
            <w:webHidden/>
          </w:rPr>
          <w:fldChar w:fldCharType="begin"/>
        </w:r>
        <w:r w:rsidR="00C85D21">
          <w:rPr>
            <w:noProof/>
            <w:webHidden/>
          </w:rPr>
          <w:instrText xml:space="preserve"> PAGEREF _Toc161844394 \h </w:instrText>
        </w:r>
        <w:r w:rsidR="00C85D21">
          <w:rPr>
            <w:noProof/>
            <w:webHidden/>
          </w:rPr>
        </w:r>
        <w:r w:rsidR="00C85D21">
          <w:rPr>
            <w:noProof/>
            <w:webHidden/>
          </w:rPr>
          <w:fldChar w:fldCharType="separate"/>
        </w:r>
        <w:r w:rsidR="00C85D21">
          <w:rPr>
            <w:noProof/>
            <w:webHidden/>
          </w:rPr>
          <w:t>14</w:t>
        </w:r>
        <w:r w:rsidR="00C85D21">
          <w:rPr>
            <w:noProof/>
            <w:webHidden/>
          </w:rPr>
          <w:fldChar w:fldCharType="end"/>
        </w:r>
      </w:hyperlink>
    </w:p>
    <w:p w14:paraId="23E5F2FE" w14:textId="3AF5760E" w:rsidR="00A755A6" w:rsidRDefault="00653CDE" w:rsidP="00C85D21">
      <w:pPr>
        <w:pStyle w:val="TOC1"/>
        <w:rPr>
          <w:rStyle w:val="IndexLink"/>
          <w:i/>
        </w:rPr>
      </w:pPr>
      <w:r>
        <w:rPr>
          <w:rStyle w:val="IndexLink"/>
          <w:b w:val="0"/>
          <w:i/>
          <w:caps w:val="0"/>
        </w:rPr>
        <w:fldChar w:fldCharType="end"/>
      </w:r>
    </w:p>
    <w:p w14:paraId="47A7B4CB" w14:textId="77777777" w:rsidR="00A755A6" w:rsidRDefault="00A755A6" w:rsidP="00B211A6">
      <w:pPr>
        <w:pStyle w:val="BodyText"/>
      </w:pPr>
    </w:p>
    <w:p w14:paraId="07CFA445" w14:textId="77777777" w:rsidR="00A755A6" w:rsidRDefault="00A755A6">
      <w:pPr>
        <w:pStyle w:val="TOC1"/>
        <w:tabs>
          <w:tab w:val="clear" w:pos="9781"/>
          <w:tab w:val="left" w:pos="440"/>
          <w:tab w:val="right" w:leader="dot" w:pos="10205"/>
        </w:tabs>
      </w:pPr>
    </w:p>
    <w:p w14:paraId="43DD9A59" w14:textId="77777777" w:rsidR="00A755A6" w:rsidRDefault="00A755A6" w:rsidP="00B211A6">
      <w:pPr>
        <w:pStyle w:val="BodyText"/>
      </w:pPr>
    </w:p>
    <w:p w14:paraId="27771369" w14:textId="77777777" w:rsidR="00A755A6" w:rsidRDefault="00A755A6" w:rsidP="00B211A6">
      <w:pPr>
        <w:pStyle w:val="BodyText"/>
        <w:sectPr w:rsidR="00A755A6" w:rsidSect="00B92334">
          <w:headerReference w:type="even" r:id="rId22"/>
          <w:headerReference w:type="default" r:id="rId23"/>
          <w:footerReference w:type="default" r:id="rId24"/>
          <w:headerReference w:type="first" r:id="rId25"/>
          <w:footerReference w:type="first" r:id="rId26"/>
          <w:pgSz w:w="11906" w:h="16838"/>
          <w:pgMar w:top="907" w:right="794" w:bottom="841" w:left="907" w:header="850" w:footer="784" w:gutter="0"/>
          <w:cols w:space="720"/>
          <w:formProt w:val="0"/>
          <w:docGrid w:linePitch="360"/>
        </w:sectPr>
      </w:pPr>
    </w:p>
    <w:p w14:paraId="1E307D23" w14:textId="4CF0EE83" w:rsidR="00A755A6" w:rsidRDefault="00A544E8">
      <w:pPr>
        <w:pStyle w:val="Heading1"/>
      </w:pPr>
      <w:bookmarkStart w:id="2" w:name="_Toc157863074"/>
      <w:r>
        <w:lastRenderedPageBreak/>
        <w:t>introductioN</w:t>
      </w:r>
      <w:bookmarkEnd w:id="2"/>
    </w:p>
    <w:p w14:paraId="453D60F6" w14:textId="77777777" w:rsidR="00A755A6" w:rsidRDefault="00A755A6">
      <w:pPr>
        <w:pStyle w:val="Heading1separationline"/>
      </w:pPr>
    </w:p>
    <w:p w14:paraId="5EBD8E83" w14:textId="47991C2E" w:rsidR="00A755A6" w:rsidRDefault="00A544E8">
      <w:pPr>
        <w:pStyle w:val="BodyText"/>
      </w:pPr>
      <w:r>
        <w:t>The goal of this document is to define the requirements for providing and using secure identities by means of Maritime Identity Registry (MIR)</w:t>
      </w:r>
      <w:r w:rsidR="000E06C9">
        <w:t xml:space="preserve"> of the Maritime Connectivity Platform (MCP)</w:t>
      </w:r>
      <w:r>
        <w:t xml:space="preserve">. It is, thus, intended both for organisations that are planning to become MCP Identity Service Providers and organisations that intend to make and run applications and services that use MIR certificates to implement secure identities. The IALA recommendation for such secure identities is stated in IALA R1019 </w:t>
      </w:r>
      <w:r w:rsidR="007D7425">
        <w:t>'</w:t>
      </w:r>
      <w:ins w:id="3" w:author="Jaime Alvarez" w:date="2024-03-22T10:55:00Z">
        <w:r w:rsidR="007D7425">
          <w:t>P</w:t>
        </w:r>
      </w:ins>
      <w:del w:id="4" w:author="Jaime Alvarez" w:date="2024-03-22T10:55:00Z">
        <w:r w:rsidR="007D7425" w:rsidDel="007D7425">
          <w:delText>p</w:delText>
        </w:r>
      </w:del>
      <w:r w:rsidR="007D7425">
        <w:t>rovision of maritime services in the context of e-</w:t>
      </w:r>
      <w:del w:id="5" w:author="Jaime Alvarez" w:date="2024-03-22T10:55:00Z">
        <w:r w:rsidR="007D7425" w:rsidDel="007D7425">
          <w:delText xml:space="preserve">navigation </w:delText>
        </w:r>
      </w:del>
      <w:ins w:id="6" w:author="Jaime Alvarez" w:date="2024-03-22T10:55:00Z">
        <w:r w:rsidR="007D7425">
          <w:t>N</w:t>
        </w:r>
        <w:r w:rsidR="007D7425">
          <w:t xml:space="preserve">avigation </w:t>
        </w:r>
      </w:ins>
      <w:r w:rsidR="007D7425">
        <w:t xml:space="preserve">in the domain of </w:t>
      </w:r>
      <w:r>
        <w:t>IALA'.</w:t>
      </w:r>
    </w:p>
    <w:p w14:paraId="29112CEE" w14:textId="77777777" w:rsidR="00A755A6" w:rsidRDefault="00A544E8" w:rsidP="005961F0">
      <w:pPr>
        <w:pStyle w:val="Heading2"/>
        <w:numPr>
          <w:ilvl w:val="0"/>
          <w:numId w:val="0"/>
        </w:numPr>
      </w:pPr>
      <w:r>
        <w:t>1.1</w:t>
      </w:r>
      <w:r>
        <w:tab/>
        <w:t>Rationale</w:t>
      </w:r>
    </w:p>
    <w:p w14:paraId="12F56B2C" w14:textId="77777777" w:rsidR="00A755A6" w:rsidRDefault="00A755A6">
      <w:pPr>
        <w:pStyle w:val="Heading2separationline"/>
      </w:pPr>
    </w:p>
    <w:p w14:paraId="6C1D401D" w14:textId="1F6D6D03" w:rsidR="00A755A6" w:rsidRDefault="00A544E8">
      <w:pPr>
        <w:pStyle w:val="BodyText"/>
      </w:pPr>
      <w:r>
        <w:t>The prerequisite for the digit</w:t>
      </w:r>
      <w:r w:rsidR="00EF0956">
        <w:t>ali</w:t>
      </w:r>
      <w:r>
        <w:t>sation of the maritime domain is a trustworthy provision of digital services for information exchange. For example, when a vessel approaches a port or waters controlled by a Vessel Traffic Services (VTS) centre, it is dependent on receiving information from them. However, it is not only important to receive the respective information, but also to verify from whom the respective information was sent and who the service is provided by. Otherwise, arbitrary participants could, for example, deliberately send out false information in order to disrupt the processes. In this case the recipient would not be able to differentiate which information is the original and which is the falsified information. To solve this problem, the respective participants need to be able to authenticate each other securely. In the paper world, authentication is done by a handwritten signature of the authorised person. In the digital world this is done by using digital certificates</w:t>
      </w:r>
      <w:r w:rsidR="0099050F">
        <w:t xml:space="preserve"> and sign</w:t>
      </w:r>
      <w:r w:rsidR="00194A71">
        <w:t>atures</w:t>
      </w:r>
      <w:r>
        <w:t>.</w:t>
      </w:r>
    </w:p>
    <w:p w14:paraId="39317D2A" w14:textId="43FBD36C" w:rsidR="00A755A6" w:rsidRDefault="00A544E8">
      <w:pPr>
        <w:pStyle w:val="BodyText"/>
      </w:pPr>
      <w:r>
        <w:t>The MCP features - as one of its core components - an identity registry, where all entities that wish to exchange information are registered and have a digital certificate issued to them. Thus, a vessel registered with the MCP identity registry (having a digital certificate issued from it), can authenticate itself (cryptographically prove its identity) to the VTS centre, and thus provide data to the VTS centre which the VTS centre can trust the origin of. The principle of authentication is a cornerstone in contemporary digital solutions.</w:t>
      </w:r>
    </w:p>
    <w:p w14:paraId="7C56AA5F" w14:textId="2EEAAD14" w:rsidR="00A755A6" w:rsidRDefault="00A544E8">
      <w:pPr>
        <w:pStyle w:val="Heading1"/>
      </w:pPr>
      <w:bookmarkStart w:id="7" w:name="_Toc157863075"/>
      <w:r>
        <w:t>Specification</w:t>
      </w:r>
      <w:bookmarkStart w:id="8" w:name="_Toc155952091"/>
      <w:bookmarkStart w:id="9" w:name="_Toc155951844"/>
      <w:bookmarkStart w:id="10" w:name="_Toc155951794"/>
      <w:bookmarkEnd w:id="7"/>
      <w:bookmarkEnd w:id="8"/>
      <w:bookmarkEnd w:id="9"/>
      <w:bookmarkEnd w:id="10"/>
    </w:p>
    <w:p w14:paraId="23D2FE91" w14:textId="77777777" w:rsidR="00A755A6" w:rsidRDefault="00A755A6">
      <w:pPr>
        <w:pStyle w:val="Heading1separationline"/>
      </w:pPr>
    </w:p>
    <w:p w14:paraId="4CCDF6A9" w14:textId="4427C019" w:rsidR="00A755A6" w:rsidRDefault="00A544E8">
      <w:pPr>
        <w:pStyle w:val="BodyText"/>
      </w:pPr>
      <w:r>
        <w:t xml:space="preserve">There are </w:t>
      </w:r>
      <w:r w:rsidR="004270FF">
        <w:t xml:space="preserve">three </w:t>
      </w:r>
      <w:r>
        <w:t>aspects of MCP identity provisioning:</w:t>
      </w:r>
    </w:p>
    <w:p w14:paraId="147C84A5" w14:textId="176970E7" w:rsidR="00A755A6" w:rsidRDefault="00A544E8">
      <w:pPr>
        <w:pStyle w:val="BodyText"/>
        <w:numPr>
          <w:ilvl w:val="0"/>
          <w:numId w:val="19"/>
        </w:numPr>
      </w:pPr>
      <w:r>
        <w:rPr>
          <w:b/>
          <w:bCs/>
        </w:rPr>
        <w:t>Identity Management</w:t>
      </w:r>
      <w:r>
        <w:t>: A MIR enables that each maritime entity (such as a device, human, organization, service, ship, etc.) can be registered as a participant of the MCP and be equipped with a unique identifier. The identifier is given in terms of an MRN (Maritime Resource Name</w:t>
      </w:r>
      <w:r w:rsidR="006A69D7">
        <w:t xml:space="preserve"> [</w:t>
      </w:r>
      <w:r w:rsidR="00C87E3F" w:rsidRPr="00AB4CCA">
        <w:rPr>
          <w:rFonts w:eastAsiaTheme="minorEastAsia"/>
        </w:rPr>
        <w:t>IALA-G1164</w:t>
      </w:r>
      <w:r w:rsidR="006A69D7">
        <w:t>]</w:t>
      </w:r>
      <w:r>
        <w:t xml:space="preserve">). While MIR governance harmonizes the MRN namespace governed by the </w:t>
      </w:r>
      <w:r w:rsidR="003F4D73">
        <w:t>M</w:t>
      </w:r>
      <w:r w:rsidR="006A69D7">
        <w:t xml:space="preserve">CP </w:t>
      </w:r>
      <w:r w:rsidR="003F4D73">
        <w:t>Consortium (</w:t>
      </w:r>
      <w:r>
        <w:t>MCC</w:t>
      </w:r>
      <w:r w:rsidR="003F4D73">
        <w:t>)</w:t>
      </w:r>
      <w:r>
        <w:t xml:space="preserve"> and sets out criteria for the registration process, it is up to the MIR services to implement and have certified concrete identity registries.  </w:t>
      </w:r>
      <w:r w:rsidR="00343BF0">
        <w:t>T</w:t>
      </w:r>
      <w:r>
        <w:t>he following terminology:</w:t>
      </w:r>
    </w:p>
    <w:p w14:paraId="07F959DA" w14:textId="77777777" w:rsidR="00A755A6" w:rsidRDefault="00A544E8">
      <w:pPr>
        <w:pStyle w:val="BodyText"/>
        <w:numPr>
          <w:ilvl w:val="1"/>
          <w:numId w:val="20"/>
        </w:numPr>
      </w:pPr>
      <w:r>
        <w:t>MCP entity: An entity registered at some MIR services.</w:t>
      </w:r>
    </w:p>
    <w:p w14:paraId="03F8C49C" w14:textId="77777777" w:rsidR="00A755A6" w:rsidRDefault="00A544E8">
      <w:pPr>
        <w:pStyle w:val="BodyText"/>
        <w:numPr>
          <w:ilvl w:val="1"/>
          <w:numId w:val="20"/>
        </w:numPr>
      </w:pPr>
      <w:r>
        <w:t>MCP namespace: The subspace of the MRN namespace that is governed by the MCC.</w:t>
      </w:r>
    </w:p>
    <w:p w14:paraId="799B41ED" w14:textId="5C5661AA" w:rsidR="00A755A6" w:rsidRDefault="00A544E8">
      <w:pPr>
        <w:pStyle w:val="BodyText"/>
      </w:pPr>
      <w:r>
        <w:tab/>
        <w:t xml:space="preserve">See Chapter </w:t>
      </w:r>
      <w:r>
        <w:fldChar w:fldCharType="begin"/>
      </w:r>
      <w:r>
        <w:instrText xml:space="preserve"> REF __RefHeading___Toc32837_3363894055 \n \h </w:instrText>
      </w:r>
      <w:r>
        <w:fldChar w:fldCharType="separate"/>
      </w:r>
      <w:r>
        <w:t>4</w:t>
      </w:r>
      <w:r>
        <w:fldChar w:fldCharType="end"/>
      </w:r>
      <w:r>
        <w:t xml:space="preserve"> </w:t>
      </w:r>
      <w:r>
        <w:fldChar w:fldCharType="begin"/>
      </w:r>
      <w:r>
        <w:instrText xml:space="preserve"> REF __RefHeading___Toc32837_3363894055 \h </w:instrText>
      </w:r>
      <w:r>
        <w:fldChar w:fldCharType="separate"/>
      </w:r>
      <w:r>
        <w:t>Identity Management</w:t>
      </w:r>
      <w:r>
        <w:fldChar w:fldCharType="end"/>
      </w:r>
      <w:r>
        <w:t xml:space="preserve"> for details.</w:t>
      </w:r>
    </w:p>
    <w:p w14:paraId="5137511B" w14:textId="6ADAED14" w:rsidR="00194A71" w:rsidRDefault="00A544E8" w:rsidP="00C140AB">
      <w:pPr>
        <w:pStyle w:val="BodyText"/>
        <w:numPr>
          <w:ilvl w:val="0"/>
          <w:numId w:val="19"/>
        </w:numPr>
        <w:jc w:val="left"/>
      </w:pPr>
      <w:r w:rsidRPr="00042F49">
        <w:rPr>
          <w:b/>
        </w:rPr>
        <w:t>Public Key Infrastructure (PKI):</w:t>
      </w:r>
      <w:r>
        <w:t xml:space="preserve"> The MIR enables that each MCP entity holds a cryptographic identity in terms of a public/private key pair and a certificate bound to their MRN identifier within the MCP. The cryptographic identity of a MCP entity will change over time (due to updates of key material), but the MRN identifier </w:t>
      </w:r>
      <w:r w:rsidR="00042F49">
        <w:t xml:space="preserve">must be unchanged over this </w:t>
      </w:r>
      <w:r w:rsidR="00812A1A">
        <w:t xml:space="preserve">certificate </w:t>
      </w:r>
      <w:r w:rsidR="00042F49">
        <w:t>change.</w:t>
      </w:r>
      <w:r>
        <w:t xml:space="preserve"> </w:t>
      </w:r>
      <w:r w:rsidR="00042F49">
        <w:br/>
      </w:r>
      <w:r>
        <w:t xml:space="preserve">See Chapter </w:t>
      </w:r>
      <w:r>
        <w:fldChar w:fldCharType="begin"/>
      </w:r>
      <w:r>
        <w:instrText xml:space="preserve"> REF __RefHeading___Toc33295_3363894055 \n \h </w:instrText>
      </w:r>
      <w:r>
        <w:fldChar w:fldCharType="separate"/>
      </w:r>
      <w:r>
        <w:t>5</w:t>
      </w:r>
      <w:r>
        <w:fldChar w:fldCharType="end"/>
      </w:r>
      <w:r>
        <w:t xml:space="preserve"> </w:t>
      </w:r>
      <w:r>
        <w:fldChar w:fldCharType="begin"/>
      </w:r>
      <w:r>
        <w:instrText xml:space="preserve"> REF __RefHeading___Toc33295_3363894055 \h </w:instrText>
      </w:r>
      <w:r>
        <w:fldChar w:fldCharType="separate"/>
      </w:r>
      <w:r>
        <w:t>Public Key Infrastructure</w:t>
      </w:r>
      <w:r>
        <w:fldChar w:fldCharType="end"/>
      </w:r>
      <w:r>
        <w:t xml:space="preserve"> for details.</w:t>
      </w:r>
    </w:p>
    <w:p w14:paraId="342A3362" w14:textId="6BC6062F" w:rsidR="00A755A6" w:rsidRDefault="00913032" w:rsidP="00C140AB">
      <w:pPr>
        <w:pStyle w:val="BodyText"/>
        <w:numPr>
          <w:ilvl w:val="0"/>
          <w:numId w:val="19"/>
        </w:numPr>
        <w:jc w:val="left"/>
      </w:pPr>
      <w:r>
        <w:rPr>
          <w:b/>
          <w:bCs/>
        </w:rPr>
        <w:lastRenderedPageBreak/>
        <w:t>Federation between identity providers:</w:t>
      </w:r>
      <w:r>
        <w:t xml:space="preserve"> </w:t>
      </w:r>
      <w:r w:rsidR="004C4DE3">
        <w:t>For a distributed identity system to work a system must be in place that allows the federation of trust between identity providers</w:t>
      </w:r>
      <w:r w:rsidR="00CF7DBB">
        <w:t xml:space="preserve"> at some level. This may mean attestation protocols or trust networks.</w:t>
      </w:r>
      <w:r w:rsidR="00C85A6B">
        <w:t xml:space="preserve"> This aspect will be defined in future versions.</w:t>
      </w:r>
      <w:r w:rsidR="00CF7DBB">
        <w:t xml:space="preserve"> </w:t>
      </w:r>
    </w:p>
    <w:p w14:paraId="520215FC" w14:textId="77777777" w:rsidR="00A755A6" w:rsidRDefault="00A544E8">
      <w:pPr>
        <w:pStyle w:val="Heading1"/>
      </w:pPr>
      <w:bookmarkStart w:id="11" w:name="_Toc60408121"/>
      <w:bookmarkStart w:id="12" w:name="_Toc155952092"/>
      <w:bookmarkStart w:id="13" w:name="_Toc155951845"/>
      <w:bookmarkStart w:id="14" w:name="_Toc155951795"/>
      <w:bookmarkStart w:id="15" w:name="_Toc157863076"/>
      <w:r>
        <w:t>T</w:t>
      </w:r>
      <w:bookmarkEnd w:id="11"/>
      <w:r>
        <w:t>he role of the MCP Consortium</w:t>
      </w:r>
      <w:bookmarkEnd w:id="12"/>
      <w:bookmarkEnd w:id="13"/>
      <w:bookmarkEnd w:id="14"/>
      <w:bookmarkEnd w:id="15"/>
    </w:p>
    <w:p w14:paraId="35124727" w14:textId="77777777" w:rsidR="00A755A6" w:rsidRDefault="00A755A6">
      <w:pPr>
        <w:pStyle w:val="Heading1separationline"/>
      </w:pPr>
    </w:p>
    <w:p w14:paraId="19407E82" w14:textId="6B4DAE0F" w:rsidR="00A755A6" w:rsidRDefault="00A544E8">
      <w:pPr>
        <w:pStyle w:val="BodyText"/>
      </w:pPr>
      <w:r>
        <w:t xml:space="preserve">The MCP consortium (MCC) was established in 2019, with the aim to realise the MCP. </w:t>
      </w:r>
      <w:r w:rsidR="00613E2C">
        <w:t>The</w:t>
      </w:r>
      <w:r>
        <w:t xml:space="preserve"> specifications of the MCP have later become IALA guidelines (including this document), except for the Maritime Messaging Service (MMS), which has become an RTCM standard leav</w:t>
      </w:r>
      <w:r w:rsidR="00483D7B">
        <w:t>ing</w:t>
      </w:r>
      <w:r>
        <w:t xml:space="preserve"> the MCC with the following responsibilities / activities:</w:t>
      </w:r>
    </w:p>
    <w:p w14:paraId="5A4204D0" w14:textId="0B0DC41D" w:rsidR="00A755A6" w:rsidRDefault="00A544E8">
      <w:pPr>
        <w:pStyle w:val="BodyText"/>
        <w:numPr>
          <w:ilvl w:val="0"/>
          <w:numId w:val="21"/>
        </w:numPr>
      </w:pPr>
      <w:r>
        <w:t>Maintain procedures for endorsing MCP service providers using this IALA guideline. The endorsement aims at checking compliance with the guideline, but in addition it includes a minimal vetting procedure for organisations for which identities are being provided. A document describing the endorsement procedure can be found on the web-page of the consortium.</w:t>
      </w:r>
    </w:p>
    <w:p w14:paraId="31BF7342" w14:textId="7B2212EC" w:rsidR="00A755A6" w:rsidRDefault="00A544E8">
      <w:pPr>
        <w:pStyle w:val="BodyText"/>
        <w:numPr>
          <w:ilvl w:val="0"/>
          <w:numId w:val="21"/>
        </w:numPr>
      </w:pPr>
      <w:r>
        <w:t xml:space="preserve">Endorse MCP </w:t>
      </w:r>
      <w:r w:rsidR="000869FF">
        <w:t>Identity Service P</w:t>
      </w:r>
      <w:r>
        <w:t>roviders</w:t>
      </w:r>
      <w:r w:rsidR="00567F5E">
        <w:t>, that follow</w:t>
      </w:r>
      <w:r w:rsidR="00FC01AC">
        <w:t xml:space="preserve"> this guideline</w:t>
      </w:r>
      <w:r>
        <w:t>.</w:t>
      </w:r>
    </w:p>
    <w:p w14:paraId="18B580B2" w14:textId="4B0ECE04" w:rsidR="00A755A6" w:rsidRDefault="00A544E8">
      <w:pPr>
        <w:pStyle w:val="BodyText"/>
        <w:numPr>
          <w:ilvl w:val="0"/>
          <w:numId w:val="21"/>
        </w:numPr>
      </w:pPr>
      <w:r>
        <w:t>Issue MCP MRN namespaces to MCP Identity Service Providers.</w:t>
      </w:r>
    </w:p>
    <w:p w14:paraId="03078F09" w14:textId="4A218095" w:rsidR="00A755A6" w:rsidRDefault="00A544E8" w:rsidP="00B211A6">
      <w:pPr>
        <w:pStyle w:val="BodyText"/>
        <w:numPr>
          <w:ilvl w:val="0"/>
          <w:numId w:val="21"/>
        </w:numPr>
      </w:pPr>
      <w:r>
        <w:t>Maintain a (signed) list of root certificates of endorsed MCP identity service providers. This provides the means to identify MCP identities with some level of basic trust.</w:t>
      </w:r>
    </w:p>
    <w:p w14:paraId="2C96882A" w14:textId="41753611" w:rsidR="00A755A6" w:rsidRDefault="00A544E8">
      <w:pPr>
        <w:pStyle w:val="BodyText"/>
      </w:pPr>
      <w:r>
        <w:t>It is important to note, that the MCC is not a legal entity, and therefore, from a legal perspective, all activities of the MCC are performed by its members. Information about MCC, its activities, relevant documents and access to the public demonstrator can be found at www.maritimeconnectivity.net.</w:t>
      </w:r>
    </w:p>
    <w:p w14:paraId="25F281C9" w14:textId="77777777" w:rsidR="00A755A6" w:rsidRDefault="00A544E8">
      <w:pPr>
        <w:pStyle w:val="Heading1"/>
      </w:pPr>
      <w:bookmarkStart w:id="16" w:name="_Toc60408132"/>
      <w:bookmarkStart w:id="17" w:name="_Toc157863077"/>
      <w:r>
        <w:t>I</w:t>
      </w:r>
      <w:bookmarkEnd w:id="16"/>
      <w:r>
        <w:t>dentity Management</w:t>
      </w:r>
      <w:bookmarkEnd w:id="17"/>
    </w:p>
    <w:p w14:paraId="6369BD48" w14:textId="77777777" w:rsidR="00A755A6" w:rsidRDefault="00A755A6">
      <w:pPr>
        <w:pStyle w:val="Heading1separationline"/>
      </w:pPr>
    </w:p>
    <w:p w14:paraId="17BD3679" w14:textId="48A7F8C6" w:rsidR="00A755A6" w:rsidRDefault="00A544E8" w:rsidP="00B211A6">
      <w:pPr>
        <w:pStyle w:val="BodyText"/>
      </w:pPr>
      <w:r>
        <w:t xml:space="preserve">The MCP namespace is a subspace of the </w:t>
      </w:r>
      <w:r>
        <w:rPr>
          <w:i/>
        </w:rPr>
        <w:t>Maritime Resource Name (MRN)</w:t>
      </w:r>
      <w:r>
        <w:t xml:space="preserve"> space </w:t>
      </w:r>
      <w:r w:rsidR="004B6549">
        <w:rPr>
          <w:rFonts w:eastAsiaTheme="minorEastAsia"/>
        </w:rPr>
        <w:t>[IALA-G1164]</w:t>
      </w:r>
      <w:r>
        <w:t>, which is an official URN namespace. The syntax definitions below use the Augmented Backus-Naur Form as specified in [RFC5234].</w:t>
      </w:r>
    </w:p>
    <w:p w14:paraId="50DF8664" w14:textId="77777777" w:rsidR="00A755A6" w:rsidRDefault="00A544E8" w:rsidP="00620F48">
      <w:pPr>
        <w:pStyle w:val="Heading2"/>
      </w:pPr>
      <w:r>
        <w:t xml:space="preserve">The MCP Namespace </w:t>
      </w:r>
    </w:p>
    <w:p w14:paraId="2A337A47" w14:textId="77777777" w:rsidR="00A755A6" w:rsidRDefault="00A755A6">
      <w:pPr>
        <w:pStyle w:val="Heading2separationline"/>
      </w:pPr>
    </w:p>
    <w:p w14:paraId="17A17812" w14:textId="152D7157" w:rsidR="00A755A6" w:rsidRDefault="00A544E8" w:rsidP="00B211A6">
      <w:pPr>
        <w:pStyle w:val="BodyText"/>
      </w:pPr>
      <w:r>
        <w:t xml:space="preserve">The syntax for an MRN is as follows </w:t>
      </w:r>
      <w:commentRangeStart w:id="18"/>
      <w:r w:rsidR="004B6549">
        <w:rPr>
          <w:rFonts w:eastAsiaTheme="minorEastAsia"/>
        </w:rPr>
        <w:t>[IALA-G1164]</w:t>
      </w:r>
      <w:r>
        <w:t xml:space="preserve">: </w:t>
      </w:r>
      <w:commentRangeEnd w:id="18"/>
      <w:r w:rsidR="00C06B7A">
        <w:rPr>
          <w:rStyle w:val="CommentReference"/>
        </w:rPr>
        <w:commentReference w:id="18"/>
      </w:r>
    </w:p>
    <w:p w14:paraId="28880DAD" w14:textId="65601DF7" w:rsidR="00A755A6" w:rsidRPr="00D040B5" w:rsidRDefault="00A544E8" w:rsidP="00B211A6">
      <w:pPr>
        <w:pStyle w:val="BodyText"/>
        <w:spacing w:after="0"/>
        <w:rPr>
          <w:rFonts w:ascii="Menlo" w:hAnsi="Menlo" w:cs="Menlo"/>
          <w:sz w:val="20"/>
          <w:szCs w:val="20"/>
        </w:rPr>
      </w:pPr>
      <w:r w:rsidRPr="00D040B5">
        <w:rPr>
          <w:rFonts w:ascii="Menlo" w:hAnsi="Menlo" w:cs="Menlo"/>
          <w:sz w:val="20"/>
          <w:szCs w:val="20"/>
        </w:rPr>
        <w:t>MRN</w:t>
      </w:r>
      <w:r w:rsidR="004662C1" w:rsidRPr="00D040B5">
        <w:rPr>
          <w:rFonts w:ascii="Menlo" w:hAnsi="Menlo" w:cs="Menlo"/>
          <w:sz w:val="20"/>
          <w:szCs w:val="20"/>
        </w:rPr>
        <w:tab/>
      </w:r>
      <w:r w:rsidR="004662C1" w:rsidRPr="00D040B5">
        <w:rPr>
          <w:rFonts w:ascii="Menlo" w:hAnsi="Menlo" w:cs="Menlo"/>
          <w:sz w:val="20"/>
          <w:szCs w:val="20"/>
        </w:rPr>
        <w:tab/>
      </w:r>
      <w:r w:rsidRPr="00D040B5">
        <w:rPr>
          <w:rFonts w:ascii="Menlo" w:hAnsi="Menlo" w:cs="Menlo"/>
          <w:sz w:val="20"/>
          <w:szCs w:val="20"/>
        </w:rPr>
        <w:t>= "urn" ":" "</w:t>
      </w:r>
      <w:proofErr w:type="spellStart"/>
      <w:r w:rsidRPr="00D040B5">
        <w:rPr>
          <w:rFonts w:ascii="Menlo" w:hAnsi="Menlo" w:cs="Menlo"/>
          <w:sz w:val="20"/>
          <w:szCs w:val="20"/>
        </w:rPr>
        <w:t>mrn</w:t>
      </w:r>
      <w:proofErr w:type="spellEnd"/>
      <w:r w:rsidRPr="00D040B5">
        <w:rPr>
          <w:rFonts w:ascii="Menlo" w:hAnsi="Menlo" w:cs="Menlo"/>
          <w:sz w:val="20"/>
          <w:szCs w:val="20"/>
        </w:rPr>
        <w:t xml:space="preserve">" ":" OID ":" OSS  </w:t>
      </w:r>
    </w:p>
    <w:p w14:paraId="0681761A" w14:textId="336A7CAD" w:rsidR="00A755A6" w:rsidRPr="00D040B5" w:rsidRDefault="004662C1" w:rsidP="00B211A6">
      <w:pPr>
        <w:pStyle w:val="BodyText"/>
        <w:spacing w:after="0"/>
        <w:rPr>
          <w:rFonts w:ascii="Menlo" w:hAnsi="Menlo" w:cs="Menlo"/>
          <w:sz w:val="20"/>
          <w:szCs w:val="20"/>
        </w:rPr>
      </w:pPr>
      <w:r w:rsidRPr="00D040B5">
        <w:rPr>
          <w:rFonts w:ascii="Menlo" w:hAnsi="Menlo" w:cs="Menlo"/>
          <w:sz w:val="20"/>
          <w:szCs w:val="20"/>
        </w:rPr>
        <w:tab/>
      </w:r>
      <w:r w:rsidRPr="00D040B5">
        <w:rPr>
          <w:rFonts w:ascii="Menlo" w:hAnsi="Menlo" w:cs="Menlo"/>
          <w:sz w:val="20"/>
          <w:szCs w:val="20"/>
        </w:rPr>
        <w:tab/>
      </w:r>
      <w:r w:rsidR="00A544E8" w:rsidRPr="00D040B5">
        <w:rPr>
          <w:rFonts w:ascii="Menlo" w:hAnsi="Menlo" w:cs="Menlo"/>
          <w:sz w:val="20"/>
          <w:szCs w:val="20"/>
        </w:rPr>
        <w:t xml:space="preserve"> </w:t>
      </w:r>
      <w:r w:rsidRPr="00D040B5">
        <w:rPr>
          <w:rFonts w:ascii="Menlo" w:hAnsi="Menlo" w:cs="Menlo"/>
          <w:sz w:val="20"/>
          <w:szCs w:val="20"/>
        </w:rPr>
        <w:t xml:space="preserve"> </w:t>
      </w:r>
      <w:r w:rsidR="00A544E8" w:rsidRPr="00D040B5">
        <w:rPr>
          <w:rFonts w:ascii="Menlo" w:hAnsi="Menlo" w:cs="Menlo"/>
          <w:sz w:val="20"/>
          <w:szCs w:val="20"/>
        </w:rPr>
        <w:t xml:space="preserve">[ </w:t>
      </w:r>
      <w:proofErr w:type="spellStart"/>
      <w:r w:rsidR="00A544E8" w:rsidRPr="00D040B5">
        <w:rPr>
          <w:rFonts w:ascii="Menlo" w:hAnsi="Menlo" w:cs="Menlo"/>
          <w:sz w:val="20"/>
          <w:szCs w:val="20"/>
        </w:rPr>
        <w:t>rq</w:t>
      </w:r>
      <w:proofErr w:type="spellEnd"/>
      <w:r w:rsidR="00A544E8" w:rsidRPr="00D040B5">
        <w:rPr>
          <w:rFonts w:ascii="Menlo" w:hAnsi="Menlo" w:cs="Menlo"/>
          <w:sz w:val="20"/>
          <w:szCs w:val="20"/>
        </w:rPr>
        <w:t>-components ]</w:t>
      </w:r>
    </w:p>
    <w:p w14:paraId="2F9C652A" w14:textId="173DBA90" w:rsidR="00A755A6" w:rsidRPr="00D040B5" w:rsidRDefault="004662C1" w:rsidP="00B211A6">
      <w:pPr>
        <w:pStyle w:val="BodyText"/>
        <w:spacing w:after="0"/>
        <w:rPr>
          <w:rFonts w:ascii="Menlo" w:hAnsi="Menlo" w:cs="Menlo"/>
          <w:sz w:val="20"/>
          <w:szCs w:val="20"/>
        </w:rPr>
      </w:pPr>
      <w:r w:rsidRPr="00D040B5">
        <w:rPr>
          <w:rFonts w:ascii="Menlo" w:hAnsi="Menlo" w:cs="Menlo"/>
          <w:sz w:val="20"/>
          <w:szCs w:val="20"/>
        </w:rPr>
        <w:tab/>
      </w:r>
      <w:r w:rsidRPr="00D040B5">
        <w:rPr>
          <w:rFonts w:ascii="Menlo" w:hAnsi="Menlo" w:cs="Menlo"/>
          <w:sz w:val="20"/>
          <w:szCs w:val="20"/>
        </w:rPr>
        <w:tab/>
        <w:t xml:space="preserve"> </w:t>
      </w:r>
      <w:r w:rsidR="00A544E8" w:rsidRPr="00D040B5">
        <w:rPr>
          <w:rFonts w:ascii="Menlo" w:hAnsi="Menlo" w:cs="Menlo"/>
          <w:sz w:val="20"/>
          <w:szCs w:val="20"/>
        </w:rPr>
        <w:t xml:space="preserve"> [ "#" f-component ]</w:t>
      </w:r>
    </w:p>
    <w:p w14:paraId="1DE1CC0F" w14:textId="362AE541" w:rsidR="00A755A6" w:rsidRPr="00D040B5" w:rsidRDefault="004662C1" w:rsidP="00B211A6">
      <w:pPr>
        <w:pStyle w:val="BodyText"/>
        <w:spacing w:after="0"/>
        <w:rPr>
          <w:rFonts w:ascii="Menlo" w:hAnsi="Menlo" w:cs="Menlo"/>
          <w:sz w:val="20"/>
          <w:szCs w:val="20"/>
        </w:rPr>
      </w:pPr>
      <w:r w:rsidRPr="00D040B5">
        <w:rPr>
          <w:rFonts w:ascii="Menlo" w:hAnsi="Menlo" w:cs="Menlo"/>
          <w:sz w:val="20"/>
          <w:szCs w:val="20"/>
        </w:rPr>
        <w:t>OID</w:t>
      </w:r>
      <w:r w:rsidRPr="00D040B5">
        <w:rPr>
          <w:rFonts w:ascii="Menlo" w:hAnsi="Menlo" w:cs="Menlo"/>
          <w:sz w:val="20"/>
          <w:szCs w:val="20"/>
        </w:rPr>
        <w:tab/>
      </w:r>
      <w:r w:rsidRPr="00D040B5">
        <w:rPr>
          <w:rFonts w:ascii="Menlo" w:hAnsi="Menlo" w:cs="Menlo"/>
          <w:sz w:val="20"/>
          <w:szCs w:val="20"/>
        </w:rPr>
        <w:tab/>
      </w:r>
      <w:r w:rsidR="00A544E8" w:rsidRPr="00D040B5">
        <w:rPr>
          <w:rFonts w:ascii="Menlo" w:hAnsi="Menlo" w:cs="Menlo"/>
          <w:sz w:val="20"/>
          <w:szCs w:val="20"/>
        </w:rPr>
        <w:t>= (</w:t>
      </w:r>
      <w:proofErr w:type="spellStart"/>
      <w:r w:rsidR="00A544E8" w:rsidRPr="00D040B5">
        <w:rPr>
          <w:rFonts w:ascii="Menlo" w:hAnsi="Menlo" w:cs="Menlo"/>
          <w:sz w:val="20"/>
          <w:szCs w:val="20"/>
        </w:rPr>
        <w:t>alphanum</w:t>
      </w:r>
      <w:proofErr w:type="spellEnd"/>
      <w:r w:rsidR="00A544E8" w:rsidRPr="00D040B5">
        <w:rPr>
          <w:rFonts w:ascii="Menlo" w:hAnsi="Menlo" w:cs="Menlo"/>
          <w:sz w:val="20"/>
          <w:szCs w:val="20"/>
        </w:rPr>
        <w:t>) 0*20(</w:t>
      </w:r>
      <w:proofErr w:type="spellStart"/>
      <w:r w:rsidR="00A544E8" w:rsidRPr="00D040B5">
        <w:rPr>
          <w:rFonts w:ascii="Menlo" w:hAnsi="Menlo" w:cs="Menlo"/>
          <w:sz w:val="20"/>
          <w:szCs w:val="20"/>
        </w:rPr>
        <w:t>alphanum</w:t>
      </w:r>
      <w:proofErr w:type="spellEnd"/>
      <w:r w:rsidR="00A544E8" w:rsidRPr="00D040B5">
        <w:rPr>
          <w:rFonts w:ascii="Menlo" w:hAnsi="Menlo" w:cs="Menlo"/>
          <w:sz w:val="20"/>
          <w:szCs w:val="20"/>
        </w:rPr>
        <w:t xml:space="preserve"> / "-") (</w:t>
      </w:r>
      <w:proofErr w:type="spellStart"/>
      <w:r w:rsidR="00A544E8" w:rsidRPr="00D040B5">
        <w:rPr>
          <w:rFonts w:ascii="Menlo" w:hAnsi="Menlo" w:cs="Menlo"/>
          <w:sz w:val="20"/>
          <w:szCs w:val="20"/>
        </w:rPr>
        <w:t>alphanum</w:t>
      </w:r>
      <w:proofErr w:type="spellEnd"/>
      <w:r w:rsidR="00A544E8" w:rsidRPr="00D040B5">
        <w:rPr>
          <w:rFonts w:ascii="Menlo" w:hAnsi="Menlo" w:cs="Menlo"/>
          <w:sz w:val="20"/>
          <w:szCs w:val="20"/>
        </w:rPr>
        <w:t xml:space="preserve">) </w:t>
      </w:r>
    </w:p>
    <w:p w14:paraId="7A5E2015" w14:textId="26A9B845" w:rsidR="00A755A6" w:rsidRPr="00D040B5" w:rsidRDefault="004662C1" w:rsidP="00B211A6">
      <w:pPr>
        <w:pStyle w:val="BodyText"/>
        <w:spacing w:after="0"/>
        <w:rPr>
          <w:rFonts w:ascii="Menlo" w:hAnsi="Menlo" w:cs="Menlo"/>
          <w:sz w:val="20"/>
          <w:szCs w:val="20"/>
        </w:rPr>
      </w:pPr>
      <w:r w:rsidRPr="00D040B5">
        <w:rPr>
          <w:rFonts w:ascii="Menlo" w:hAnsi="Menlo" w:cs="Menlo"/>
          <w:sz w:val="20"/>
          <w:szCs w:val="20"/>
        </w:rPr>
        <w:t>OSS</w:t>
      </w:r>
      <w:r w:rsidRPr="00D040B5">
        <w:rPr>
          <w:rFonts w:ascii="Menlo" w:hAnsi="Menlo" w:cs="Menlo"/>
          <w:sz w:val="20"/>
          <w:szCs w:val="20"/>
        </w:rPr>
        <w:tab/>
      </w:r>
      <w:r w:rsidRPr="00D040B5">
        <w:rPr>
          <w:rFonts w:ascii="Menlo" w:hAnsi="Menlo" w:cs="Menlo"/>
          <w:sz w:val="20"/>
          <w:szCs w:val="20"/>
        </w:rPr>
        <w:tab/>
      </w:r>
      <w:r w:rsidR="00A544E8" w:rsidRPr="00D040B5">
        <w:rPr>
          <w:rFonts w:ascii="Menlo" w:hAnsi="Menlo" w:cs="Menlo"/>
          <w:sz w:val="20"/>
          <w:szCs w:val="20"/>
        </w:rPr>
        <w:t xml:space="preserve">= OSNID ":" OSNS </w:t>
      </w:r>
    </w:p>
    <w:p w14:paraId="0801AE28" w14:textId="580EF7BF" w:rsidR="00A755A6" w:rsidRPr="00D040B5" w:rsidRDefault="004662C1" w:rsidP="00B211A6">
      <w:pPr>
        <w:pStyle w:val="BodyText"/>
        <w:spacing w:after="0"/>
        <w:rPr>
          <w:rFonts w:ascii="Menlo" w:hAnsi="Menlo" w:cs="Menlo"/>
          <w:sz w:val="20"/>
          <w:szCs w:val="20"/>
        </w:rPr>
      </w:pPr>
      <w:r w:rsidRPr="00D040B5">
        <w:rPr>
          <w:rFonts w:ascii="Menlo" w:hAnsi="Menlo" w:cs="Menlo"/>
          <w:sz w:val="20"/>
          <w:szCs w:val="20"/>
        </w:rPr>
        <w:t>OSNID</w:t>
      </w:r>
      <w:r w:rsidRPr="00D040B5">
        <w:rPr>
          <w:rFonts w:ascii="Menlo" w:hAnsi="Menlo" w:cs="Menlo"/>
          <w:sz w:val="20"/>
          <w:szCs w:val="20"/>
        </w:rPr>
        <w:tab/>
      </w:r>
      <w:r w:rsidRPr="00D040B5">
        <w:rPr>
          <w:rFonts w:ascii="Menlo" w:hAnsi="Menlo" w:cs="Menlo"/>
          <w:sz w:val="20"/>
          <w:szCs w:val="20"/>
        </w:rPr>
        <w:tab/>
      </w:r>
      <w:r w:rsidR="00A544E8" w:rsidRPr="00D040B5">
        <w:rPr>
          <w:rFonts w:ascii="Menlo" w:hAnsi="Menlo" w:cs="Menlo"/>
          <w:sz w:val="20"/>
          <w:szCs w:val="20"/>
        </w:rPr>
        <w:t>= (</w:t>
      </w:r>
      <w:proofErr w:type="spellStart"/>
      <w:r w:rsidR="00A544E8" w:rsidRPr="00D040B5">
        <w:rPr>
          <w:rFonts w:ascii="Menlo" w:hAnsi="Menlo" w:cs="Menlo"/>
          <w:sz w:val="20"/>
          <w:szCs w:val="20"/>
        </w:rPr>
        <w:t>alphanum</w:t>
      </w:r>
      <w:proofErr w:type="spellEnd"/>
      <w:r w:rsidR="00A544E8" w:rsidRPr="00D040B5">
        <w:rPr>
          <w:rFonts w:ascii="Menlo" w:hAnsi="Menlo" w:cs="Menlo"/>
          <w:sz w:val="20"/>
          <w:szCs w:val="20"/>
        </w:rPr>
        <w:t>) 0*32(</w:t>
      </w:r>
      <w:proofErr w:type="spellStart"/>
      <w:r w:rsidR="00A544E8" w:rsidRPr="00D040B5">
        <w:rPr>
          <w:rFonts w:ascii="Menlo" w:hAnsi="Menlo" w:cs="Menlo"/>
          <w:sz w:val="20"/>
          <w:szCs w:val="20"/>
        </w:rPr>
        <w:t>alphanum</w:t>
      </w:r>
      <w:proofErr w:type="spellEnd"/>
      <w:r w:rsidR="00A544E8" w:rsidRPr="00D040B5">
        <w:rPr>
          <w:rFonts w:ascii="Menlo" w:hAnsi="Menlo" w:cs="Menlo"/>
          <w:sz w:val="20"/>
          <w:szCs w:val="20"/>
        </w:rPr>
        <w:t xml:space="preserve"> / "-") (</w:t>
      </w:r>
      <w:proofErr w:type="spellStart"/>
      <w:r w:rsidR="00A544E8" w:rsidRPr="00D040B5">
        <w:rPr>
          <w:rFonts w:ascii="Menlo" w:hAnsi="Menlo" w:cs="Menlo"/>
          <w:sz w:val="20"/>
          <w:szCs w:val="20"/>
        </w:rPr>
        <w:t>alphanum</w:t>
      </w:r>
      <w:proofErr w:type="spellEnd"/>
      <w:r w:rsidR="00A544E8" w:rsidRPr="00D040B5">
        <w:rPr>
          <w:rFonts w:ascii="Menlo" w:hAnsi="Menlo" w:cs="Menlo"/>
          <w:sz w:val="20"/>
          <w:szCs w:val="20"/>
        </w:rPr>
        <w:t>)</w:t>
      </w:r>
    </w:p>
    <w:p w14:paraId="4382F6FE" w14:textId="51433B91" w:rsidR="00A755A6" w:rsidRPr="00D040B5" w:rsidRDefault="004662C1" w:rsidP="00B211A6">
      <w:pPr>
        <w:pStyle w:val="BodyText"/>
        <w:spacing w:after="0"/>
        <w:rPr>
          <w:rFonts w:ascii="Menlo" w:hAnsi="Menlo" w:cs="Menlo"/>
          <w:sz w:val="20"/>
          <w:szCs w:val="20"/>
        </w:rPr>
      </w:pPr>
      <w:r w:rsidRPr="00D040B5">
        <w:rPr>
          <w:rFonts w:ascii="Menlo" w:hAnsi="Menlo" w:cs="Menlo"/>
          <w:sz w:val="20"/>
          <w:szCs w:val="20"/>
        </w:rPr>
        <w:t>OSNS</w:t>
      </w:r>
      <w:r w:rsidRPr="00D040B5">
        <w:rPr>
          <w:rFonts w:ascii="Menlo" w:hAnsi="Menlo" w:cs="Menlo"/>
          <w:sz w:val="20"/>
          <w:szCs w:val="20"/>
        </w:rPr>
        <w:tab/>
      </w:r>
      <w:r w:rsidRPr="00D040B5">
        <w:rPr>
          <w:rFonts w:ascii="Menlo" w:hAnsi="Menlo" w:cs="Menlo"/>
          <w:sz w:val="20"/>
          <w:szCs w:val="20"/>
        </w:rPr>
        <w:tab/>
      </w:r>
      <w:r w:rsidR="00A544E8" w:rsidRPr="00D040B5">
        <w:rPr>
          <w:rFonts w:ascii="Menlo" w:hAnsi="Menlo" w:cs="Menlo"/>
          <w:sz w:val="20"/>
          <w:szCs w:val="20"/>
        </w:rPr>
        <w:t xml:space="preserve">= </w:t>
      </w:r>
      <w:proofErr w:type="spellStart"/>
      <w:r w:rsidR="00A544E8" w:rsidRPr="00D040B5">
        <w:rPr>
          <w:rFonts w:ascii="Menlo" w:hAnsi="Menlo" w:cs="Menlo"/>
          <w:sz w:val="20"/>
          <w:szCs w:val="20"/>
        </w:rPr>
        <w:t>pchar</w:t>
      </w:r>
      <w:proofErr w:type="spellEnd"/>
      <w:r w:rsidR="00A544E8" w:rsidRPr="00D040B5">
        <w:rPr>
          <w:rFonts w:ascii="Menlo" w:hAnsi="Menlo" w:cs="Menlo"/>
          <w:sz w:val="20"/>
          <w:szCs w:val="20"/>
        </w:rPr>
        <w:t xml:space="preserve"> *(</w:t>
      </w:r>
      <w:proofErr w:type="spellStart"/>
      <w:r w:rsidR="00A544E8" w:rsidRPr="00D040B5">
        <w:rPr>
          <w:rFonts w:ascii="Menlo" w:hAnsi="Menlo" w:cs="Menlo"/>
          <w:sz w:val="20"/>
          <w:szCs w:val="20"/>
        </w:rPr>
        <w:t>pchar</w:t>
      </w:r>
      <w:proofErr w:type="spellEnd"/>
      <w:r w:rsidR="00A544E8" w:rsidRPr="00D040B5">
        <w:rPr>
          <w:rFonts w:ascii="Menlo" w:hAnsi="Menlo" w:cs="Menlo"/>
          <w:sz w:val="20"/>
          <w:szCs w:val="20"/>
        </w:rPr>
        <w:t xml:space="preserve"> / "/") </w:t>
      </w:r>
    </w:p>
    <w:p w14:paraId="124A4C89" w14:textId="77777777" w:rsidR="00A755A6" w:rsidRPr="00D040B5" w:rsidRDefault="00A755A6" w:rsidP="00B211A6">
      <w:pPr>
        <w:pStyle w:val="BodyText"/>
        <w:rPr>
          <w:sz w:val="20"/>
          <w:szCs w:val="20"/>
        </w:rPr>
      </w:pPr>
    </w:p>
    <w:p w14:paraId="4874C821" w14:textId="44EDD2A2" w:rsidR="00A755A6" w:rsidRDefault="00A544E8" w:rsidP="00B211A6">
      <w:pPr>
        <w:pStyle w:val="BodyText"/>
      </w:pPr>
      <w:r>
        <w:t xml:space="preserve">The rules for </w:t>
      </w:r>
      <w:proofErr w:type="spellStart"/>
      <w:r>
        <w:t>alphanum</w:t>
      </w:r>
      <w:proofErr w:type="spellEnd"/>
      <w:r>
        <w:t xml:space="preserve"> and </w:t>
      </w:r>
      <w:proofErr w:type="spellStart"/>
      <w:r>
        <w:t>pchar</w:t>
      </w:r>
      <w:proofErr w:type="spellEnd"/>
      <w:r>
        <w:t xml:space="preserve"> are defined in </w:t>
      </w:r>
      <w:commentRangeStart w:id="19"/>
      <w:r>
        <w:t>[</w:t>
      </w:r>
      <w:r w:rsidR="00246B1B">
        <w:t>RFC3986</w:t>
      </w:r>
      <w:r>
        <w:t>]</w:t>
      </w:r>
      <w:commentRangeEnd w:id="19"/>
      <w:r w:rsidR="00853FDA">
        <w:rPr>
          <w:rStyle w:val="CommentReference"/>
        </w:rPr>
        <w:commentReference w:id="19"/>
      </w:r>
      <w:r>
        <w:t>.</w:t>
      </w:r>
      <w:r w:rsidR="004662C1">
        <w:t xml:space="preserve"> </w:t>
      </w:r>
      <w:r>
        <w:t xml:space="preserve">The optional </w:t>
      </w:r>
      <w:proofErr w:type="spellStart"/>
      <w:r>
        <w:t>rq</w:t>
      </w:r>
      <w:proofErr w:type="spellEnd"/>
      <w:r>
        <w:t>-components and f-component are specified in [</w:t>
      </w:r>
      <w:r w:rsidR="00246B1B" w:rsidRPr="00246B1B">
        <w:t>RFC8141</w:t>
      </w:r>
      <w:r>
        <w:t xml:space="preserve">]. </w:t>
      </w:r>
    </w:p>
    <w:p w14:paraId="695D6F55" w14:textId="6CE938BD" w:rsidR="00A755A6" w:rsidRDefault="00A544E8" w:rsidP="00B211A6">
      <w:pPr>
        <w:pStyle w:val="BodyText"/>
      </w:pPr>
      <w:r>
        <w:t>"</w:t>
      </w:r>
      <w:proofErr w:type="spellStart"/>
      <w:r>
        <w:t>mrn</w:t>
      </w:r>
      <w:proofErr w:type="spellEnd"/>
      <w:r>
        <w:t xml:space="preserve">" specifies that the URN is within the MRN namespace. The </w:t>
      </w:r>
      <w:r>
        <w:rPr>
          <w:i/>
        </w:rPr>
        <w:t xml:space="preserve">Organization ID (OID) </w:t>
      </w:r>
      <w:r>
        <w:t>refers to an organization that is assigned a subspace of MRNs such as IMO, IALA, or the MCP. Syntactically, it is a string that must be unique across the "</w:t>
      </w:r>
      <w:proofErr w:type="spellStart"/>
      <w:r>
        <w:t>mrn</w:t>
      </w:r>
      <w:proofErr w:type="spellEnd"/>
      <w:r>
        <w:t xml:space="preserve">" scheme. The </w:t>
      </w:r>
      <w:r>
        <w:rPr>
          <w:i/>
        </w:rPr>
        <w:t>Organization Specific String (OSS)</w:t>
      </w:r>
      <w:r>
        <w:t xml:space="preserve"> is specified and managed by the governing organization in a consistent way conform to the definitions of the MRN namespace. In particular, each organization must structure the OSS into two parts: the </w:t>
      </w:r>
      <w:r>
        <w:rPr>
          <w:i/>
        </w:rPr>
        <w:t>Organization Specific Namespace ID (OSNID),</w:t>
      </w:r>
      <w:r>
        <w:t xml:space="preserve"> and the </w:t>
      </w:r>
      <w:r>
        <w:rPr>
          <w:i/>
        </w:rPr>
        <w:t>Organization Specific Namespace String (OSNS)</w:t>
      </w:r>
      <w:r>
        <w:t xml:space="preserve">. The OSNID </w:t>
      </w:r>
      <w:r>
        <w:lastRenderedPageBreak/>
        <w:t>identifies a particular type of resource (uniquely within the governing organization), while the OSNS identifies the particular resource (uniquely for its type within the governing organization). Altogether, this ensures that the resulting URN is globally unique.</w:t>
      </w:r>
    </w:p>
    <w:p w14:paraId="4665E53F" w14:textId="4A329D4D" w:rsidR="00A755A6" w:rsidRDefault="00A544E8" w:rsidP="00B211A6">
      <w:pPr>
        <w:pStyle w:val="BodyText"/>
      </w:pPr>
      <w:r>
        <w:t>For a MRN governed by the MCC the OID reads "</w:t>
      </w:r>
      <w:proofErr w:type="spellStart"/>
      <w:r>
        <w:t>mcp</w:t>
      </w:r>
      <w:proofErr w:type="spellEnd"/>
      <w:r>
        <w:t xml:space="preserve">", and the OSNID specifies one of the following types used within the MCP: any, device, organization, user, vessel, service, mir, mms, and </w:t>
      </w:r>
      <w:proofErr w:type="spellStart"/>
      <w:r>
        <w:t>msr</w:t>
      </w:r>
      <w:proofErr w:type="spellEnd"/>
      <w:r>
        <w:t xml:space="preserve">. The latter three types are intended to be used for entities of the three MCP components: Maritime Identity Registry, Maritime Messaging Service, and Maritime Service Registry, respectively. Moreover, the definition of the OSNS takes into account the distributed structure of the MCP: identities can be provided and managed by several Identity Service Providers. In detail, the syntax of a </w:t>
      </w:r>
      <w:r>
        <w:rPr>
          <w:i/>
        </w:rPr>
        <w:t>MRN governed by the MCC</w:t>
      </w:r>
      <w:r>
        <w:t xml:space="preserve"> (short: </w:t>
      </w:r>
      <w:r>
        <w:rPr>
          <w:i/>
        </w:rPr>
        <w:t>MCP MRN</w:t>
      </w:r>
      <w:r>
        <w:t xml:space="preserve"> or </w:t>
      </w:r>
      <w:r>
        <w:rPr>
          <w:i/>
        </w:rPr>
        <w:t>MCP name</w:t>
      </w:r>
      <w:r>
        <w:t xml:space="preserve">) is as follows: </w:t>
      </w:r>
    </w:p>
    <w:p w14:paraId="4E188CBC" w14:textId="5C4634D8" w:rsidR="00A755A6" w:rsidRPr="004662C1" w:rsidRDefault="00A544E8" w:rsidP="00B211A6">
      <w:pPr>
        <w:pStyle w:val="BodyText"/>
        <w:spacing w:after="0"/>
        <w:rPr>
          <w:rFonts w:ascii="Menlo" w:hAnsi="Menlo" w:cs="Menlo"/>
          <w:sz w:val="20"/>
          <w:szCs w:val="20"/>
        </w:rPr>
      </w:pPr>
      <w:r w:rsidRPr="004662C1">
        <w:rPr>
          <w:rFonts w:ascii="Menlo" w:hAnsi="Menlo" w:cs="Menlo"/>
          <w:sz w:val="20"/>
          <w:szCs w:val="20"/>
        </w:rPr>
        <w:t>MCP-MRN</w:t>
      </w:r>
      <w:r w:rsidR="004662C1" w:rsidRPr="004662C1">
        <w:rPr>
          <w:rFonts w:ascii="Menlo" w:hAnsi="Menlo" w:cs="Menlo"/>
          <w:sz w:val="20"/>
          <w:szCs w:val="20"/>
        </w:rPr>
        <w:tab/>
      </w:r>
      <w:r w:rsidRPr="004662C1">
        <w:rPr>
          <w:rFonts w:ascii="Menlo" w:hAnsi="Menlo" w:cs="Menlo"/>
          <w:sz w:val="20"/>
          <w:szCs w:val="20"/>
        </w:rPr>
        <w:t>= "urn" ":" "</w:t>
      </w:r>
      <w:proofErr w:type="spellStart"/>
      <w:r w:rsidRPr="004662C1">
        <w:rPr>
          <w:rFonts w:ascii="Menlo" w:hAnsi="Menlo" w:cs="Menlo"/>
          <w:sz w:val="20"/>
          <w:szCs w:val="20"/>
        </w:rPr>
        <w:t>mrn</w:t>
      </w:r>
      <w:proofErr w:type="spellEnd"/>
      <w:r w:rsidRPr="004662C1">
        <w:rPr>
          <w:rFonts w:ascii="Menlo" w:hAnsi="Menlo" w:cs="Menlo"/>
          <w:sz w:val="20"/>
          <w:szCs w:val="20"/>
        </w:rPr>
        <w:t>" ":" "</w:t>
      </w:r>
      <w:proofErr w:type="spellStart"/>
      <w:r w:rsidRPr="004662C1">
        <w:rPr>
          <w:rFonts w:ascii="Menlo" w:hAnsi="Menlo" w:cs="Menlo"/>
          <w:sz w:val="20"/>
          <w:szCs w:val="20"/>
        </w:rPr>
        <w:t>mcp</w:t>
      </w:r>
      <w:proofErr w:type="spellEnd"/>
      <w:r w:rsidRPr="004662C1">
        <w:rPr>
          <w:rFonts w:ascii="Menlo" w:hAnsi="Menlo" w:cs="Menlo"/>
          <w:sz w:val="20"/>
          <w:szCs w:val="20"/>
        </w:rPr>
        <w:t xml:space="preserve">" ":" MCP-TYPE ":" IPID ":" IPSS  </w:t>
      </w:r>
    </w:p>
    <w:p w14:paraId="34061FBF" w14:textId="0C662CB8" w:rsidR="00B059CD" w:rsidRPr="004662C1" w:rsidRDefault="00A544E8" w:rsidP="00B211A6">
      <w:pPr>
        <w:pStyle w:val="BodyText"/>
        <w:spacing w:after="0"/>
        <w:rPr>
          <w:rFonts w:ascii="Menlo" w:hAnsi="Menlo" w:cs="Menlo"/>
          <w:sz w:val="20"/>
          <w:szCs w:val="20"/>
          <w:lang w:val="fr-FR"/>
        </w:rPr>
      </w:pPr>
      <w:r w:rsidRPr="004662C1">
        <w:rPr>
          <w:rFonts w:ascii="Menlo" w:hAnsi="Menlo" w:cs="Menlo"/>
          <w:sz w:val="20"/>
          <w:szCs w:val="20"/>
          <w:lang w:val="fr-FR"/>
        </w:rPr>
        <w:t>MCP-TYPE</w:t>
      </w:r>
      <w:r w:rsidR="004662C1" w:rsidRPr="004662C1">
        <w:rPr>
          <w:rFonts w:ascii="Menlo" w:hAnsi="Menlo" w:cs="Menlo"/>
          <w:sz w:val="20"/>
          <w:szCs w:val="20"/>
          <w:lang w:val="fr-FR"/>
        </w:rPr>
        <w:tab/>
      </w:r>
      <w:r w:rsidRPr="004662C1">
        <w:rPr>
          <w:rFonts w:ascii="Menlo" w:hAnsi="Menlo" w:cs="Menlo"/>
          <w:sz w:val="20"/>
          <w:szCs w:val="20"/>
          <w:lang w:val="fr-FR"/>
        </w:rPr>
        <w:t>= "</w:t>
      </w:r>
      <w:proofErr w:type="spellStart"/>
      <w:r w:rsidR="006A710C" w:rsidRPr="004662C1">
        <w:rPr>
          <w:rFonts w:ascii="Menlo" w:hAnsi="Menlo" w:cs="Menlo"/>
          <w:sz w:val="20"/>
          <w:szCs w:val="20"/>
          <w:lang w:val="fr-FR"/>
        </w:rPr>
        <w:t>entity</w:t>
      </w:r>
      <w:proofErr w:type="spellEnd"/>
      <w:r w:rsidRPr="004662C1">
        <w:rPr>
          <w:rFonts w:ascii="Menlo" w:hAnsi="Menlo" w:cs="Menlo"/>
          <w:sz w:val="20"/>
          <w:szCs w:val="20"/>
          <w:lang w:val="fr-FR"/>
        </w:rPr>
        <w:t xml:space="preserve">" / </w:t>
      </w:r>
      <w:r w:rsidR="00BF0306" w:rsidRPr="004662C1">
        <w:rPr>
          <w:rFonts w:ascii="Menlo" w:hAnsi="Menlo" w:cs="Menlo"/>
          <w:sz w:val="20"/>
          <w:szCs w:val="20"/>
        </w:rPr>
        <w:t>"mir" / "mms" / "</w:t>
      </w:r>
      <w:proofErr w:type="spellStart"/>
      <w:r w:rsidR="00BF0306" w:rsidRPr="004662C1">
        <w:rPr>
          <w:rFonts w:ascii="Menlo" w:hAnsi="Menlo" w:cs="Menlo"/>
          <w:sz w:val="20"/>
          <w:szCs w:val="20"/>
        </w:rPr>
        <w:t>msr</w:t>
      </w:r>
      <w:proofErr w:type="spellEnd"/>
      <w:r w:rsidR="00BF0306" w:rsidRPr="004662C1">
        <w:rPr>
          <w:rFonts w:ascii="Menlo" w:hAnsi="Menlo" w:cs="Menlo"/>
          <w:sz w:val="20"/>
          <w:szCs w:val="20"/>
        </w:rPr>
        <w:t xml:space="preserve">" / </w:t>
      </w:r>
      <w:r w:rsidR="00DA43F4" w:rsidRPr="004662C1">
        <w:rPr>
          <w:rFonts w:ascii="Menlo" w:hAnsi="Menlo" w:cs="Menlo"/>
          <w:sz w:val="20"/>
          <w:szCs w:val="20"/>
          <w:lang w:val="fr-FR"/>
        </w:rPr>
        <w:t>LEGACY</w:t>
      </w:r>
    </w:p>
    <w:p w14:paraId="1EDBE2E3" w14:textId="46CE580C" w:rsidR="00A755A6" w:rsidRPr="004662C1" w:rsidRDefault="00B059CD" w:rsidP="00B211A6">
      <w:pPr>
        <w:pStyle w:val="BodyText"/>
        <w:spacing w:after="0"/>
        <w:rPr>
          <w:rFonts w:ascii="Menlo" w:hAnsi="Menlo" w:cs="Menlo"/>
          <w:sz w:val="20"/>
          <w:szCs w:val="20"/>
          <w:lang w:val="fr-FR"/>
        </w:rPr>
      </w:pPr>
      <w:r w:rsidRPr="004662C1">
        <w:rPr>
          <w:rFonts w:ascii="Menlo" w:hAnsi="Menlo" w:cs="Menlo"/>
          <w:sz w:val="20"/>
          <w:szCs w:val="20"/>
          <w:lang w:val="fr-FR"/>
        </w:rPr>
        <w:t>LEGACY</w:t>
      </w:r>
      <w:r w:rsidR="004662C1" w:rsidRPr="004662C1">
        <w:rPr>
          <w:rFonts w:ascii="Menlo" w:hAnsi="Menlo" w:cs="Menlo"/>
          <w:sz w:val="20"/>
          <w:szCs w:val="20"/>
          <w:lang w:val="fr-FR"/>
        </w:rPr>
        <w:tab/>
      </w:r>
      <w:r w:rsidRPr="004662C1">
        <w:rPr>
          <w:rFonts w:ascii="Menlo" w:hAnsi="Menlo" w:cs="Menlo"/>
          <w:sz w:val="20"/>
          <w:szCs w:val="20"/>
          <w:lang w:val="fr-FR"/>
        </w:rPr>
        <w:t xml:space="preserve">= </w:t>
      </w:r>
      <w:r w:rsidR="00A544E8" w:rsidRPr="004662C1">
        <w:rPr>
          <w:rFonts w:ascii="Menlo" w:hAnsi="Menlo" w:cs="Menlo"/>
          <w:sz w:val="20"/>
          <w:szCs w:val="20"/>
          <w:lang w:val="fr-FR"/>
        </w:rPr>
        <w:t>"</w:t>
      </w:r>
      <w:proofErr w:type="spellStart"/>
      <w:r w:rsidR="00A544E8" w:rsidRPr="004662C1">
        <w:rPr>
          <w:rFonts w:ascii="Menlo" w:hAnsi="Menlo" w:cs="Menlo"/>
          <w:sz w:val="20"/>
          <w:szCs w:val="20"/>
          <w:lang w:val="fr-FR"/>
        </w:rPr>
        <w:t>device</w:t>
      </w:r>
      <w:proofErr w:type="spellEnd"/>
      <w:r w:rsidR="00A544E8" w:rsidRPr="004662C1">
        <w:rPr>
          <w:rFonts w:ascii="Menlo" w:hAnsi="Menlo" w:cs="Menlo"/>
          <w:sz w:val="20"/>
          <w:szCs w:val="20"/>
          <w:lang w:val="fr-FR"/>
        </w:rPr>
        <w:t>" / "</w:t>
      </w:r>
      <w:proofErr w:type="spellStart"/>
      <w:r w:rsidR="00A544E8" w:rsidRPr="004662C1">
        <w:rPr>
          <w:rFonts w:ascii="Menlo" w:hAnsi="Menlo" w:cs="Menlo"/>
          <w:sz w:val="20"/>
          <w:szCs w:val="20"/>
          <w:lang w:val="fr-FR"/>
        </w:rPr>
        <w:t>org</w:t>
      </w:r>
      <w:proofErr w:type="spellEnd"/>
      <w:r w:rsidR="00A544E8" w:rsidRPr="004662C1">
        <w:rPr>
          <w:rFonts w:ascii="Menlo" w:hAnsi="Menlo" w:cs="Menlo"/>
          <w:sz w:val="20"/>
          <w:szCs w:val="20"/>
          <w:lang w:val="fr-FR"/>
        </w:rPr>
        <w:t>" / "user" / "</w:t>
      </w:r>
      <w:proofErr w:type="spellStart"/>
      <w:r w:rsidR="00A544E8" w:rsidRPr="004662C1">
        <w:rPr>
          <w:rFonts w:ascii="Menlo" w:hAnsi="Menlo" w:cs="Menlo"/>
          <w:sz w:val="20"/>
          <w:szCs w:val="20"/>
          <w:lang w:val="fr-FR"/>
        </w:rPr>
        <w:t>vessel</w:t>
      </w:r>
      <w:proofErr w:type="spellEnd"/>
      <w:r w:rsidR="00A544E8" w:rsidRPr="004662C1">
        <w:rPr>
          <w:rFonts w:ascii="Menlo" w:hAnsi="Menlo" w:cs="Menlo"/>
          <w:sz w:val="20"/>
          <w:szCs w:val="20"/>
          <w:lang w:val="fr-FR"/>
        </w:rPr>
        <w:t>" / "service"</w:t>
      </w:r>
    </w:p>
    <w:p w14:paraId="1C4A1443" w14:textId="35AF1D8D" w:rsidR="00A755A6" w:rsidRPr="004662C1" w:rsidRDefault="00A544E8" w:rsidP="00B211A6">
      <w:pPr>
        <w:pStyle w:val="BodyText"/>
        <w:spacing w:after="0"/>
        <w:rPr>
          <w:rFonts w:ascii="Menlo" w:hAnsi="Menlo" w:cs="Menlo"/>
          <w:sz w:val="20"/>
          <w:szCs w:val="20"/>
        </w:rPr>
      </w:pPr>
      <w:r w:rsidRPr="004662C1">
        <w:rPr>
          <w:rFonts w:ascii="Menlo" w:hAnsi="Menlo" w:cs="Menlo"/>
          <w:sz w:val="20"/>
          <w:szCs w:val="20"/>
        </w:rPr>
        <w:t>IPID</w:t>
      </w:r>
      <w:r w:rsidR="004662C1" w:rsidRPr="004662C1">
        <w:rPr>
          <w:rFonts w:ascii="Menlo" w:hAnsi="Menlo" w:cs="Menlo"/>
          <w:sz w:val="20"/>
          <w:szCs w:val="20"/>
        </w:rPr>
        <w:tab/>
      </w:r>
      <w:r w:rsidR="004662C1" w:rsidRPr="004662C1">
        <w:rPr>
          <w:rFonts w:ascii="Menlo" w:hAnsi="Menlo" w:cs="Menlo"/>
          <w:sz w:val="20"/>
          <w:szCs w:val="20"/>
        </w:rPr>
        <w:tab/>
      </w:r>
      <w:r w:rsidRPr="004662C1">
        <w:rPr>
          <w:rFonts w:ascii="Menlo" w:hAnsi="Menlo" w:cs="Menlo"/>
          <w:sz w:val="20"/>
          <w:szCs w:val="20"/>
        </w:rPr>
        <w:t>= &lt;</w:t>
      </w:r>
      <w:proofErr w:type="spellStart"/>
      <w:r w:rsidRPr="004662C1">
        <w:rPr>
          <w:rFonts w:ascii="Menlo" w:hAnsi="Menlo" w:cs="Menlo"/>
          <w:sz w:val="20"/>
          <w:szCs w:val="20"/>
        </w:rPr>
        <w:t>CountryCode</w:t>
      </w:r>
      <w:proofErr w:type="spellEnd"/>
      <w:r w:rsidRPr="004662C1">
        <w:rPr>
          <w:rFonts w:ascii="Menlo" w:hAnsi="Menlo" w:cs="Menlo"/>
          <w:sz w:val="20"/>
          <w:szCs w:val="20"/>
        </w:rPr>
        <w:t xml:space="preserve">&gt; / </w:t>
      </w:r>
      <w:r w:rsidR="00B87A01" w:rsidRPr="004662C1">
        <w:rPr>
          <w:rFonts w:ascii="Menlo" w:hAnsi="Menlo" w:cs="Menlo"/>
          <w:sz w:val="20"/>
          <w:szCs w:val="20"/>
        </w:rPr>
        <w:t>3</w:t>
      </w:r>
      <w:r w:rsidRPr="004662C1">
        <w:rPr>
          <w:rFonts w:ascii="Menlo" w:hAnsi="Menlo" w:cs="Menlo"/>
          <w:sz w:val="20"/>
          <w:szCs w:val="20"/>
        </w:rPr>
        <w:t>*2</w:t>
      </w:r>
      <w:r w:rsidR="00B87A01" w:rsidRPr="004662C1">
        <w:rPr>
          <w:rFonts w:ascii="Menlo" w:hAnsi="Menlo" w:cs="Menlo"/>
          <w:sz w:val="20"/>
          <w:szCs w:val="20"/>
        </w:rPr>
        <w:t>2</w:t>
      </w:r>
      <w:r w:rsidR="00495294" w:rsidRPr="004662C1">
        <w:rPr>
          <w:rFonts w:ascii="Menlo" w:hAnsi="Menlo" w:cs="Menlo"/>
          <w:sz w:val="20"/>
          <w:szCs w:val="20"/>
        </w:rPr>
        <w:t>IPID_CHAR</w:t>
      </w:r>
    </w:p>
    <w:p w14:paraId="6781745A" w14:textId="1A0D7215" w:rsidR="00130AD4" w:rsidRPr="004662C1" w:rsidRDefault="00C67A01" w:rsidP="00B211A6">
      <w:pPr>
        <w:pStyle w:val="BodyText"/>
        <w:spacing w:after="0"/>
        <w:rPr>
          <w:rFonts w:ascii="Menlo" w:hAnsi="Menlo" w:cs="Menlo"/>
          <w:sz w:val="20"/>
          <w:szCs w:val="20"/>
        </w:rPr>
      </w:pPr>
      <w:r w:rsidRPr="004662C1">
        <w:rPr>
          <w:rFonts w:ascii="Menlo" w:hAnsi="Menlo" w:cs="Menlo"/>
          <w:sz w:val="20"/>
          <w:szCs w:val="20"/>
        </w:rPr>
        <w:t>IPID_CHAR</w:t>
      </w:r>
      <w:r w:rsidR="004662C1" w:rsidRPr="004662C1">
        <w:rPr>
          <w:rFonts w:ascii="Menlo" w:hAnsi="Menlo" w:cs="Menlo"/>
          <w:sz w:val="20"/>
          <w:szCs w:val="20"/>
        </w:rPr>
        <w:tab/>
      </w:r>
      <w:r w:rsidR="0001296A" w:rsidRPr="004662C1">
        <w:rPr>
          <w:rFonts w:ascii="Menlo" w:hAnsi="Menlo" w:cs="Menlo"/>
          <w:sz w:val="20"/>
          <w:szCs w:val="20"/>
        </w:rPr>
        <w:t xml:space="preserve">= </w:t>
      </w:r>
      <w:r w:rsidR="00F83F5F" w:rsidRPr="004662C1">
        <w:rPr>
          <w:rFonts w:ascii="Menlo" w:hAnsi="Menlo" w:cs="Menlo"/>
          <w:sz w:val="20"/>
          <w:szCs w:val="20"/>
        </w:rPr>
        <w:t>unreserved / pct-encoded</w:t>
      </w:r>
    </w:p>
    <w:p w14:paraId="60F82062" w14:textId="55E727A5" w:rsidR="00A755A6" w:rsidRPr="004662C1" w:rsidRDefault="00A544E8" w:rsidP="00B211A6">
      <w:pPr>
        <w:pStyle w:val="BodyText"/>
        <w:spacing w:after="0"/>
        <w:rPr>
          <w:rFonts w:ascii="Menlo" w:hAnsi="Menlo" w:cs="Menlo"/>
          <w:sz w:val="20"/>
          <w:szCs w:val="20"/>
        </w:rPr>
      </w:pPr>
      <w:r w:rsidRPr="004662C1">
        <w:rPr>
          <w:rFonts w:ascii="Menlo" w:hAnsi="Menlo" w:cs="Menlo"/>
          <w:sz w:val="20"/>
          <w:szCs w:val="20"/>
        </w:rPr>
        <w:t>IPSS</w:t>
      </w:r>
      <w:r w:rsidR="004662C1">
        <w:rPr>
          <w:rFonts w:ascii="Menlo" w:hAnsi="Menlo" w:cs="Menlo"/>
          <w:sz w:val="20"/>
          <w:szCs w:val="20"/>
        </w:rPr>
        <w:tab/>
      </w:r>
      <w:r w:rsidR="004662C1">
        <w:rPr>
          <w:rFonts w:ascii="Menlo" w:hAnsi="Menlo" w:cs="Menlo"/>
          <w:sz w:val="20"/>
          <w:szCs w:val="20"/>
        </w:rPr>
        <w:tab/>
      </w:r>
      <w:r w:rsidRPr="004662C1">
        <w:rPr>
          <w:rFonts w:ascii="Menlo" w:hAnsi="Menlo" w:cs="Menlo"/>
          <w:sz w:val="20"/>
          <w:szCs w:val="20"/>
        </w:rPr>
        <w:t xml:space="preserve">= </w:t>
      </w:r>
      <w:proofErr w:type="spellStart"/>
      <w:r w:rsidRPr="004662C1">
        <w:rPr>
          <w:rFonts w:ascii="Menlo" w:hAnsi="Menlo" w:cs="Menlo"/>
          <w:sz w:val="20"/>
          <w:szCs w:val="20"/>
        </w:rPr>
        <w:t>pchar</w:t>
      </w:r>
      <w:proofErr w:type="spellEnd"/>
      <w:r w:rsidRPr="004662C1">
        <w:rPr>
          <w:rFonts w:ascii="Menlo" w:hAnsi="Menlo" w:cs="Menlo"/>
          <w:sz w:val="20"/>
          <w:szCs w:val="20"/>
        </w:rPr>
        <w:t xml:space="preserve"> *(</w:t>
      </w:r>
      <w:proofErr w:type="spellStart"/>
      <w:r w:rsidRPr="004662C1">
        <w:rPr>
          <w:rFonts w:ascii="Menlo" w:hAnsi="Menlo" w:cs="Menlo"/>
          <w:sz w:val="20"/>
          <w:szCs w:val="20"/>
        </w:rPr>
        <w:t>pchar</w:t>
      </w:r>
      <w:proofErr w:type="spellEnd"/>
      <w:r w:rsidRPr="004662C1">
        <w:rPr>
          <w:rFonts w:ascii="Menlo" w:hAnsi="Menlo" w:cs="Menlo"/>
          <w:sz w:val="20"/>
          <w:szCs w:val="20"/>
        </w:rPr>
        <w:t xml:space="preserve"> / "/")</w:t>
      </w:r>
    </w:p>
    <w:p w14:paraId="29FF4BD6" w14:textId="77777777" w:rsidR="00A755A6" w:rsidRDefault="00A755A6" w:rsidP="00B211A6">
      <w:pPr>
        <w:pStyle w:val="BodyText"/>
      </w:pPr>
    </w:p>
    <w:p w14:paraId="765A1EA9" w14:textId="1FE8CD52" w:rsidR="009810DB" w:rsidRDefault="009810DB" w:rsidP="00B211A6">
      <w:pPr>
        <w:pStyle w:val="BodyText"/>
      </w:pPr>
      <w:r>
        <w:t xml:space="preserve">The rules for </w:t>
      </w:r>
      <w:r w:rsidR="00AE12E8">
        <w:t>unreserved</w:t>
      </w:r>
      <w:r>
        <w:t xml:space="preserve"> and </w:t>
      </w:r>
      <w:r w:rsidR="00AE12E8">
        <w:t>pct-encoded</w:t>
      </w:r>
      <w:r>
        <w:t xml:space="preserve"> are defined in [RFC3986].</w:t>
      </w:r>
    </w:p>
    <w:p w14:paraId="0B655731" w14:textId="4119773D" w:rsidR="003E4F63" w:rsidRDefault="00A544E8" w:rsidP="00B211A6">
      <w:pPr>
        <w:pStyle w:val="BodyText"/>
      </w:pPr>
      <w:r>
        <w:t>Each element of the MCP MRN is defined as follows:</w:t>
      </w:r>
    </w:p>
    <w:p w14:paraId="709A73CD" w14:textId="09003EB3" w:rsidR="003E4F63" w:rsidRDefault="00A544E8" w:rsidP="003E4F63">
      <w:pPr>
        <w:pStyle w:val="BodyText"/>
        <w:numPr>
          <w:ilvl w:val="0"/>
          <w:numId w:val="34"/>
        </w:numPr>
      </w:pPr>
      <w:r>
        <w:t>"</w:t>
      </w:r>
      <w:proofErr w:type="spellStart"/>
      <w:r w:rsidRPr="00B211A6">
        <w:rPr>
          <w:rFonts w:ascii="Menlo" w:hAnsi="Menlo" w:cs="Menlo"/>
          <w:sz w:val="20"/>
          <w:szCs w:val="20"/>
        </w:rPr>
        <w:t>mcp</w:t>
      </w:r>
      <w:proofErr w:type="spellEnd"/>
      <w:r>
        <w:t>" specifies that the governing organization is the MCC.</w:t>
      </w:r>
    </w:p>
    <w:p w14:paraId="530EEA8E" w14:textId="72B665AB" w:rsidR="003E4F63" w:rsidRDefault="00A544E8" w:rsidP="003E4F63">
      <w:pPr>
        <w:pStyle w:val="BodyText"/>
        <w:numPr>
          <w:ilvl w:val="0"/>
          <w:numId w:val="34"/>
        </w:numPr>
      </w:pPr>
      <w:r w:rsidRPr="00B211A6">
        <w:rPr>
          <w:rFonts w:ascii="Menlo" w:hAnsi="Menlo" w:cs="Menlo"/>
          <w:i/>
          <w:sz w:val="20"/>
          <w:szCs w:val="20"/>
        </w:rPr>
        <w:t>MCP-TYPE</w:t>
      </w:r>
      <w:r w:rsidRPr="003E4F63">
        <w:rPr>
          <w:i/>
        </w:rPr>
        <w:t xml:space="preserve">. </w:t>
      </w:r>
      <w:r>
        <w:t>As mentioned above this specifies one of the types possibly used within the MCP. "mir", "</w:t>
      </w:r>
      <w:proofErr w:type="spellStart"/>
      <w:r>
        <w:t>m</w:t>
      </w:r>
      <w:r w:rsidR="00BF0306">
        <w:t>sr</w:t>
      </w:r>
      <w:proofErr w:type="spellEnd"/>
      <w:r>
        <w:t>" and "mms" are intended for internal MCP purposes. For other types, the "</w:t>
      </w:r>
      <w:r w:rsidR="006A710C">
        <w:t>entity</w:t>
      </w:r>
      <w:r>
        <w:t>" type should be used. "device", "org", "user", "vessel" and "service" can be used to indicate identity types</w:t>
      </w:r>
      <w:r w:rsidR="009F0347">
        <w:t xml:space="preserve">; </w:t>
      </w:r>
      <w:r>
        <w:t>however these are not formally defined</w:t>
      </w:r>
      <w:r w:rsidR="008A3B15">
        <w:t xml:space="preserve"> and is considered to be </w:t>
      </w:r>
      <w:r w:rsidR="00C65543">
        <w:t>legacy</w:t>
      </w:r>
      <w:r>
        <w:t xml:space="preserve">. If an identity provider chose to use these, no specific information of the type should be </w:t>
      </w:r>
      <w:r w:rsidRPr="003E4F63">
        <w:rPr>
          <w:rFonts w:eastAsia="Calibri" w:cs="Calibri"/>
          <w:lang w:eastAsia="en-GB"/>
        </w:rPr>
        <w:t>assumed</w:t>
      </w:r>
      <w:r>
        <w:t xml:space="preserve"> by other parties. </w:t>
      </w:r>
    </w:p>
    <w:p w14:paraId="7FCB0A53" w14:textId="54ED07B2" w:rsidR="003E4F63" w:rsidRDefault="00A544E8" w:rsidP="003E4F63">
      <w:pPr>
        <w:pStyle w:val="BodyText"/>
        <w:numPr>
          <w:ilvl w:val="0"/>
          <w:numId w:val="34"/>
        </w:numPr>
      </w:pPr>
      <w:r>
        <w:t xml:space="preserve">The </w:t>
      </w:r>
      <w:r w:rsidRPr="003E4F63">
        <w:rPr>
          <w:i/>
        </w:rPr>
        <w:t>Identity Provider ID (</w:t>
      </w:r>
      <w:r w:rsidRPr="003E4F63">
        <w:rPr>
          <w:rFonts w:ascii="Menlo" w:hAnsi="Menlo" w:cs="Menlo"/>
          <w:iCs/>
          <w:sz w:val="20"/>
          <w:szCs w:val="20"/>
        </w:rPr>
        <w:t>IPID</w:t>
      </w:r>
      <w:r w:rsidRPr="003E4F63">
        <w:rPr>
          <w:i/>
        </w:rPr>
        <w:t>)</w:t>
      </w:r>
      <w:r>
        <w:t xml:space="preserve"> refers to a national authority or other kind of organization that acts as an Identity Service Provider within the MCP. IPID country code as defined by ISO 3166-1 alpha-2 are reserved for national authorities that function as an Identity Service Provider. Otherwise</w:t>
      </w:r>
      <w:r w:rsidR="00203407">
        <w:t>,</w:t>
      </w:r>
      <w:r>
        <w:t xml:space="preserve"> it will be a string of the same syntax as that for OIDs. The IPID must be unique across the </w:t>
      </w:r>
      <w:proofErr w:type="spellStart"/>
      <w:r>
        <w:t>urn:mrn:mcp</w:t>
      </w:r>
      <w:proofErr w:type="spellEnd"/>
      <w:r>
        <w:t xml:space="preserve"> namespace.</w:t>
      </w:r>
    </w:p>
    <w:p w14:paraId="70465E3F" w14:textId="2831C7BE" w:rsidR="00A755A6" w:rsidRDefault="00A544E8" w:rsidP="00B211A6">
      <w:pPr>
        <w:pStyle w:val="BodyText"/>
        <w:numPr>
          <w:ilvl w:val="0"/>
          <w:numId w:val="34"/>
        </w:numPr>
      </w:pPr>
      <w:r>
        <w:t xml:space="preserve">The </w:t>
      </w:r>
      <w:r w:rsidRPr="003E4F63">
        <w:rPr>
          <w:i/>
        </w:rPr>
        <w:t>Identity Provider Specific String (</w:t>
      </w:r>
      <w:r w:rsidRPr="00B211A6">
        <w:rPr>
          <w:rFonts w:ascii="Menlo" w:hAnsi="Menlo" w:cs="Menlo"/>
          <w:iCs/>
          <w:sz w:val="20"/>
          <w:szCs w:val="20"/>
        </w:rPr>
        <w:t>IPSS</w:t>
      </w:r>
      <w:r w:rsidRPr="003E4F63">
        <w:rPr>
          <w:i/>
        </w:rPr>
        <w:t>)</w:t>
      </w:r>
      <w:r>
        <w:t xml:space="preserve"> can be defined and managed by the respective Identity Service Provider in a way that is consistent and conforms to the definitions of the MRN namespace and requirements laid down by the MCC. In particular, the Identity Service Provider must ensure that the IPSS identifies a particular resource uniquely for its type within the domain of the Identity Service Provider. Altogether, this will ensure that the resulting URN is globally unique.</w:t>
      </w:r>
    </w:p>
    <w:p w14:paraId="044F9759" w14:textId="18C896E6" w:rsidR="00A755A6" w:rsidRDefault="00A544E8" w:rsidP="00B211A6">
      <w:pPr>
        <w:pStyle w:val="BodyText"/>
      </w:pPr>
      <w:r>
        <w:t>Examples:</w:t>
      </w:r>
    </w:p>
    <w:p w14:paraId="7C6DDA3D" w14:textId="768923BE" w:rsidR="00A755A6" w:rsidRDefault="00A544E8" w:rsidP="0077404F">
      <w:pPr>
        <w:pStyle w:val="BodyText"/>
        <w:numPr>
          <w:ilvl w:val="0"/>
          <w:numId w:val="33"/>
        </w:numPr>
      </w:pPr>
      <w:proofErr w:type="spellStart"/>
      <w:r w:rsidRPr="00D040B5">
        <w:rPr>
          <w:rFonts w:ascii="Menlo" w:hAnsi="Menlo" w:cs="Menlo"/>
          <w:sz w:val="20"/>
          <w:szCs w:val="20"/>
        </w:rPr>
        <w:t>urn:mrn:mcp:</w:t>
      </w:r>
      <w:r w:rsidR="00E520E7" w:rsidRPr="00D040B5">
        <w:rPr>
          <w:rFonts w:ascii="Menlo" w:hAnsi="Menlo" w:cs="Menlo"/>
          <w:sz w:val="20"/>
          <w:szCs w:val="20"/>
        </w:rPr>
        <w:t>entity</w:t>
      </w:r>
      <w:r w:rsidRPr="00D040B5">
        <w:rPr>
          <w:rFonts w:ascii="Menlo" w:hAnsi="Menlo" w:cs="Menlo"/>
          <w:sz w:val="20"/>
          <w:szCs w:val="20"/>
        </w:rPr>
        <w:t>:dma:alice</w:t>
      </w:r>
      <w:proofErr w:type="spellEnd"/>
      <w:r>
        <w:t xml:space="preserve"> - valid MCP MRN, where </w:t>
      </w:r>
      <w:proofErr w:type="spellStart"/>
      <w:r>
        <w:t>dma</w:t>
      </w:r>
      <w:proofErr w:type="spellEnd"/>
      <w:r>
        <w:t xml:space="preserve"> specifies the ID Provider,  and the subsequent IPSS string is defined to give the username. </w:t>
      </w:r>
    </w:p>
    <w:p w14:paraId="29277726" w14:textId="1BFF578D" w:rsidR="00FE55E3" w:rsidRDefault="00FE55E3" w:rsidP="0074172F">
      <w:pPr>
        <w:pStyle w:val="BodyText"/>
        <w:numPr>
          <w:ilvl w:val="0"/>
          <w:numId w:val="33"/>
        </w:numPr>
      </w:pPr>
      <w:r w:rsidRPr="00B211A6">
        <w:rPr>
          <w:rFonts w:ascii="Menlo" w:hAnsi="Menlo" w:cs="Menlo"/>
          <w:sz w:val="20"/>
          <w:szCs w:val="20"/>
        </w:rPr>
        <w:t>urn:mrn:mcp:</w:t>
      </w:r>
      <w:r w:rsidR="00E520E7" w:rsidRPr="00B211A6">
        <w:rPr>
          <w:rFonts w:ascii="Menlo" w:hAnsi="Menlo" w:cs="Menlo"/>
          <w:sz w:val="20"/>
          <w:szCs w:val="20"/>
        </w:rPr>
        <w:t>entity</w:t>
      </w:r>
      <w:r w:rsidRPr="00B211A6">
        <w:rPr>
          <w:rFonts w:ascii="Menlo" w:hAnsi="Menlo" w:cs="Menlo"/>
          <w:sz w:val="20"/>
          <w:szCs w:val="20"/>
        </w:rPr>
        <w:t>:mirX:aton:gb:sco:6789-1</w:t>
      </w:r>
      <w:r>
        <w:t xml:space="preserve"> - valid MCP MRN for the same AtoN, where </w:t>
      </w:r>
      <w:proofErr w:type="spellStart"/>
      <w:r>
        <w:t>mirX</w:t>
      </w:r>
      <w:proofErr w:type="spellEnd"/>
      <w:r>
        <w:t xml:space="preserve"> specifies the ID Provider, and the subsequent IPSS string is defined to first specify the type of the device, and then to follow the country-specific convention of the IALA scheme.  </w:t>
      </w:r>
    </w:p>
    <w:p w14:paraId="18AC1EED" w14:textId="5A6742A3" w:rsidR="00A755A6" w:rsidRDefault="00A544E8" w:rsidP="00B211A6">
      <w:pPr>
        <w:pStyle w:val="BodyText"/>
        <w:numPr>
          <w:ilvl w:val="0"/>
          <w:numId w:val="33"/>
        </w:numPr>
      </w:pPr>
      <w:r>
        <w:t xml:space="preserve">urn:mrn:iala:aton:gb:sco:6789-1 - valid MRN for a marine aid to navigation (AtoN), where </w:t>
      </w:r>
      <w:proofErr w:type="spellStart"/>
      <w:r>
        <w:t>gb</w:t>
      </w:r>
      <w:proofErr w:type="spellEnd"/>
      <w:r>
        <w:t xml:space="preserve"> stands for United Kingdom, </w:t>
      </w:r>
      <w:proofErr w:type="spellStart"/>
      <w:r>
        <w:t>sco</w:t>
      </w:r>
      <w:proofErr w:type="spellEnd"/>
      <w:r>
        <w:t xml:space="preserve"> for Scotland, and the number is the </w:t>
      </w:r>
      <w:r w:rsidR="0074172F">
        <w:t>Scottish</w:t>
      </w:r>
      <w:r>
        <w:t xml:space="preserve"> asset identifier. The example is from [</w:t>
      </w:r>
      <w:r w:rsidR="00C87E3F" w:rsidRPr="00AB4CCA">
        <w:rPr>
          <w:rFonts w:eastAsiaTheme="minorEastAsia"/>
        </w:rPr>
        <w:t>IALA-G1164</w:t>
      </w:r>
      <w:r>
        <w:t xml:space="preserve">]. This is </w:t>
      </w:r>
      <w:r w:rsidRPr="00FE55E3">
        <w:rPr>
          <w:i/>
        </w:rPr>
        <w:t xml:space="preserve">not </w:t>
      </w:r>
      <w:r>
        <w:t>a MCP MRN.</w:t>
      </w:r>
    </w:p>
    <w:p w14:paraId="79CC4308" w14:textId="7133308F" w:rsidR="00A755A6" w:rsidRDefault="00A544E8" w:rsidP="00B211A6">
      <w:pPr>
        <w:pStyle w:val="BodyText"/>
      </w:pPr>
      <w:r>
        <w:t xml:space="preserve">The following requirements pin down that and how the MCP namespace can be managed </w:t>
      </w:r>
      <w:proofErr w:type="spellStart"/>
      <w:r>
        <w:t>decentrally</w:t>
      </w:r>
      <w:proofErr w:type="spellEnd"/>
      <w:r>
        <w:t>.</w:t>
      </w:r>
    </w:p>
    <w:p w14:paraId="77D3D835" w14:textId="4674483F" w:rsidR="00A755A6" w:rsidRDefault="00A544E8" w:rsidP="006D166C">
      <w:pPr>
        <w:pStyle w:val="BodyText"/>
        <w:ind w:left="709" w:hanging="709"/>
      </w:pPr>
      <w:r w:rsidRPr="00B211A6">
        <w:rPr>
          <w:b/>
          <w:bCs/>
        </w:rPr>
        <w:lastRenderedPageBreak/>
        <w:t>ID1</w:t>
      </w:r>
      <w:r w:rsidR="009263B8">
        <w:tab/>
      </w:r>
      <w:r>
        <w:t>The MCC can delegate the assignment of part of the MCP namespace to other organizations that act as Identity Service Providers. More concretely, this means that the organization, say X, must hold an IPID, say string "</w:t>
      </w:r>
      <w:proofErr w:type="spellStart"/>
      <w:r>
        <w:t>nameofx</w:t>
      </w:r>
      <w:proofErr w:type="spellEnd"/>
      <w:r>
        <w:t>", and is then responsible for the namespace with the prefix "</w:t>
      </w:r>
      <w:proofErr w:type="spellStart"/>
      <w:r>
        <w:t>urn:mrn:mcp:</w:t>
      </w:r>
      <w:r w:rsidR="00970D95">
        <w:t>entity</w:t>
      </w:r>
      <w:r>
        <w:t>:nameofx</w:t>
      </w:r>
      <w:proofErr w:type="spellEnd"/>
      <w:r>
        <w:t>".</w:t>
      </w:r>
    </w:p>
    <w:p w14:paraId="300D6D88" w14:textId="0292E767" w:rsidR="00A755A6" w:rsidRDefault="00A544E8" w:rsidP="006D166C">
      <w:pPr>
        <w:pStyle w:val="BodyText"/>
      </w:pPr>
      <w:r w:rsidRPr="00B211A6">
        <w:rPr>
          <w:b/>
          <w:bCs/>
        </w:rPr>
        <w:t>ID1.1</w:t>
      </w:r>
      <w:r>
        <w:t xml:space="preserve"> </w:t>
      </w:r>
      <w:r w:rsidR="009263B8">
        <w:tab/>
      </w:r>
      <w:r>
        <w:t xml:space="preserve">The MCC must ensure that each IPID refers to at most one Identity Service Provider.  </w:t>
      </w:r>
    </w:p>
    <w:p w14:paraId="4A707FB5" w14:textId="42429D76" w:rsidR="00A755A6" w:rsidRDefault="00A544E8" w:rsidP="006D166C">
      <w:pPr>
        <w:pStyle w:val="BodyText"/>
        <w:ind w:left="709" w:hanging="709"/>
      </w:pPr>
      <w:r w:rsidRPr="00B211A6">
        <w:rPr>
          <w:b/>
          <w:bCs/>
        </w:rPr>
        <w:t>ID1.2</w:t>
      </w:r>
      <w:r>
        <w:t xml:space="preserve"> </w:t>
      </w:r>
      <w:r w:rsidR="009263B8">
        <w:tab/>
      </w:r>
      <w:r>
        <w:t xml:space="preserve">Each Identity Service Provider must ensure to respect all syntax prescribed in the MRN specification. Moreover, each Identity Service Provider must ensure that each IPSS of their name space refers to at most one entity of their domain. </w:t>
      </w:r>
    </w:p>
    <w:p w14:paraId="275CD469" w14:textId="6F3B9E5A" w:rsidR="00A755A6" w:rsidRDefault="00A544E8" w:rsidP="00B211A6">
      <w:pPr>
        <w:pStyle w:val="BodyText"/>
      </w:pPr>
      <w:r>
        <w:t>Note that ID1.1 and the second part of ID1.2 together ensure uniqueness: one MCP MRN is assigned to at most one entity. This is a general requirement for any URN.</w:t>
      </w:r>
    </w:p>
    <w:p w14:paraId="4E66F23D" w14:textId="5D36D1E3" w:rsidR="00A755A6" w:rsidRDefault="00A544E8" w:rsidP="00B211A6">
      <w:pPr>
        <w:pStyle w:val="BodyText"/>
      </w:pPr>
      <w:r>
        <w:t>Example:</w:t>
      </w:r>
    </w:p>
    <w:p w14:paraId="5A06B1D8" w14:textId="76047B57" w:rsidR="00A755A6" w:rsidRDefault="00A544E8" w:rsidP="00B211A6">
      <w:pPr>
        <w:pStyle w:val="BodyText"/>
      </w:pPr>
      <w:r>
        <w:t>Say there are two ID providers, MIR X and MIR Y. Assume the MCC assigns the IPID "</w:t>
      </w:r>
      <w:proofErr w:type="spellStart"/>
      <w:r w:rsidR="00E520E7" w:rsidRPr="006D166C">
        <w:rPr>
          <w:rFonts w:ascii="Menlo" w:hAnsi="Menlo" w:cs="Menlo"/>
          <w:sz w:val="20"/>
          <w:szCs w:val="20"/>
        </w:rPr>
        <w:t>mirX</w:t>
      </w:r>
      <w:proofErr w:type="spellEnd"/>
      <w:r>
        <w:t>" to MIR X, and "</w:t>
      </w:r>
      <w:proofErr w:type="spellStart"/>
      <w:r w:rsidR="000869FF" w:rsidRPr="006D166C">
        <w:rPr>
          <w:rFonts w:ascii="Menlo" w:hAnsi="Menlo" w:cs="Menlo"/>
          <w:sz w:val="20"/>
          <w:szCs w:val="20"/>
        </w:rPr>
        <w:t>mirY</w:t>
      </w:r>
      <w:proofErr w:type="spellEnd"/>
      <w:r>
        <w:t>" to MIR Y respectively. The MCC must ensure that the strings "</w:t>
      </w:r>
      <w:proofErr w:type="spellStart"/>
      <w:r w:rsidR="00E520E7" w:rsidRPr="006D166C">
        <w:rPr>
          <w:rFonts w:ascii="Menlo" w:hAnsi="Menlo" w:cs="Menlo"/>
          <w:sz w:val="20"/>
          <w:szCs w:val="20"/>
        </w:rPr>
        <w:t>mirX</w:t>
      </w:r>
      <w:proofErr w:type="spellEnd"/>
      <w:r>
        <w:t>" and "miry" are not assigned to any other MIR. MIR X is responsible for the namespace "</w:t>
      </w:r>
      <w:proofErr w:type="spellStart"/>
      <w:r w:rsidRPr="006D166C">
        <w:rPr>
          <w:rFonts w:ascii="Menlo" w:hAnsi="Menlo" w:cs="Menlo"/>
          <w:sz w:val="20"/>
          <w:szCs w:val="20"/>
        </w:rPr>
        <w:t>urn:mrn:mcp</w:t>
      </w:r>
      <w:proofErr w:type="spellEnd"/>
      <w:r w:rsidRPr="006D166C">
        <w:rPr>
          <w:rFonts w:ascii="Menlo" w:hAnsi="Menlo" w:cs="Menlo"/>
          <w:sz w:val="20"/>
          <w:szCs w:val="20"/>
        </w:rPr>
        <w:t>:&lt;MCP-TYPE&gt;:</w:t>
      </w:r>
      <w:proofErr w:type="spellStart"/>
      <w:r w:rsidR="00E520E7" w:rsidRPr="006D166C">
        <w:rPr>
          <w:rFonts w:ascii="Menlo" w:hAnsi="Menlo" w:cs="Menlo"/>
          <w:sz w:val="20"/>
          <w:szCs w:val="20"/>
        </w:rPr>
        <w:t>mirX</w:t>
      </w:r>
      <w:proofErr w:type="spellEnd"/>
      <w:r w:rsidRPr="006D166C">
        <w:rPr>
          <w:rFonts w:ascii="Menlo" w:hAnsi="Menlo" w:cs="Menlo"/>
          <w:sz w:val="20"/>
          <w:szCs w:val="20"/>
        </w:rPr>
        <w:t>:*</w:t>
      </w:r>
      <w:r>
        <w:t>", and MIR Y is responsible for the namespace "</w:t>
      </w:r>
      <w:proofErr w:type="spellStart"/>
      <w:r w:rsidRPr="006D166C">
        <w:rPr>
          <w:rFonts w:ascii="Menlo" w:hAnsi="Menlo" w:cs="Menlo"/>
          <w:sz w:val="20"/>
          <w:szCs w:val="20"/>
        </w:rPr>
        <w:t>urn:mrn:mcp</w:t>
      </w:r>
      <w:proofErr w:type="spellEnd"/>
      <w:r w:rsidRPr="006D166C">
        <w:rPr>
          <w:rFonts w:ascii="Menlo" w:hAnsi="Menlo" w:cs="Menlo"/>
          <w:sz w:val="20"/>
          <w:szCs w:val="20"/>
        </w:rPr>
        <w:t>:&lt;MCP-TYPE&gt;:miry:*</w:t>
      </w:r>
      <w:r>
        <w:t xml:space="preserve">" respectively. They might decide to employ the same syntax for the IP specific string and make this part of a profile they both adhere to. Other ID providers are not bound to use the same syntax. However, if they do not comply to it they cannot be compliant to that profile.   </w:t>
      </w:r>
    </w:p>
    <w:p w14:paraId="62089F3F" w14:textId="0A9A9C48" w:rsidR="00A755A6" w:rsidRDefault="00A544E8" w:rsidP="00B211A6">
      <w:pPr>
        <w:pStyle w:val="Heading2"/>
      </w:pPr>
      <w:r w:rsidRPr="004662C1">
        <w:t>Further Requirements for a Strong Notion of Maritime Identity</w:t>
      </w:r>
    </w:p>
    <w:p w14:paraId="7FD218D0" w14:textId="50E5F7E0" w:rsidR="00A755A6" w:rsidRDefault="00A544E8" w:rsidP="00B211A6">
      <w:pPr>
        <w:pStyle w:val="BodyText"/>
      </w:pPr>
      <w:r>
        <w:t>The vision of the MCP is to enable a strong concept of digital maritime identity. Hence,</w:t>
      </w:r>
      <w:r w:rsidR="00343BF0">
        <w:t xml:space="preserve"> the following</w:t>
      </w:r>
      <w:r>
        <w:t xml:space="preserve"> requirements go beyond what is commonly required of URNs. Firstly, </w:t>
      </w:r>
      <w:r w:rsidR="00343BF0">
        <w:t xml:space="preserve">it is </w:t>
      </w:r>
      <w:r>
        <w:t xml:space="preserve">require that every MCP entity must have a name within the MCP namespace. This gives a clear concept of MCP entity: those entities that are registered under an MCP MRN name. Secondly, </w:t>
      </w:r>
      <w:r w:rsidR="00343BF0">
        <w:t xml:space="preserve">it is </w:t>
      </w:r>
      <w:r>
        <w:t xml:space="preserve">require that one MCP entity cannot have several MCP MRNs. </w:t>
      </w:r>
    </w:p>
    <w:p w14:paraId="61604501" w14:textId="216321A5" w:rsidR="00A755A6" w:rsidRDefault="000869FF" w:rsidP="00B211A6">
      <w:pPr>
        <w:pStyle w:val="BodyText"/>
        <w:ind w:left="709" w:hanging="709"/>
      </w:pPr>
      <w:r w:rsidRPr="00AF4C6A">
        <w:rPr>
          <w:b/>
          <w:bCs/>
        </w:rPr>
        <w:t>ID2</w:t>
      </w:r>
      <w:r w:rsidR="00A544E8" w:rsidRPr="00AF4C6A">
        <w:rPr>
          <w:b/>
          <w:bCs/>
        </w:rPr>
        <w:t>.1</w:t>
      </w:r>
      <w:r w:rsidR="00A544E8">
        <w:t xml:space="preserve"> </w:t>
      </w:r>
      <w:r w:rsidR="00F87864">
        <w:tab/>
      </w:r>
      <w:r w:rsidR="00A544E8">
        <w:t xml:space="preserve">Each Identity Service </w:t>
      </w:r>
      <w:r w:rsidR="00A544E8">
        <w:rPr>
          <w:rFonts w:eastAsia="Calibri"/>
          <w:color w:val="000000"/>
          <w:lang w:eastAsia="en-GB"/>
        </w:rPr>
        <w:t xml:space="preserve">Provider shall ensure that each entity they register holds </w:t>
      </w:r>
      <w:r w:rsidR="00A544E8">
        <w:t>exactly one MCP MRN within their namespace.</w:t>
      </w:r>
      <w:r w:rsidR="0080272A">
        <w:t xml:space="preserve"> This does not exclude that a</w:t>
      </w:r>
      <w:r>
        <w:t>n</w:t>
      </w:r>
      <w:r w:rsidR="0080272A">
        <w:t xml:space="preserve"> MCP entity can hold other MRNs, but these must be within namespaces governed by other organizations (e.g. IMO).  Also, </w:t>
      </w:r>
      <w:r w:rsidR="00343BF0">
        <w:t xml:space="preserve">there </w:t>
      </w:r>
      <w:r w:rsidR="0080272A">
        <w:t xml:space="preserve">will </w:t>
      </w:r>
      <w:r w:rsidR="00343BF0">
        <w:t xml:space="preserve"> be </w:t>
      </w:r>
      <w:r w:rsidR="0080272A">
        <w:t>formulate</w:t>
      </w:r>
      <w:r w:rsidR="00343BF0">
        <w:t>d</w:t>
      </w:r>
      <w:r w:rsidR="0080272A">
        <w:t xml:space="preserve"> exceptions concerning legacy MRNs within the MCP namespace. </w:t>
      </w:r>
    </w:p>
    <w:p w14:paraId="2E581B81" w14:textId="686A3C10" w:rsidR="00FE32F5" w:rsidRDefault="00FE32F5" w:rsidP="00AF4C6A">
      <w:pPr>
        <w:pStyle w:val="BodyText"/>
      </w:pPr>
      <w:r>
        <w:t>Hence, the AtoN in the example above can be identified by its IALA MRN, or its MCP MRN respectively. However, Requirement</w:t>
      </w:r>
      <w:r w:rsidR="00502A50">
        <w:t xml:space="preserve"> </w:t>
      </w:r>
      <w:r>
        <w:t>ID</w:t>
      </w:r>
      <w:r w:rsidR="00502A50">
        <w:t>2</w:t>
      </w:r>
      <w:r w:rsidR="001355DF">
        <w:t>.1</w:t>
      </w:r>
      <w:r>
        <w:t xml:space="preserve"> rules out that the AtoN can be referred to by a second MCP MRN</w:t>
      </w:r>
      <w:r w:rsidR="001355DF">
        <w:t xml:space="preserve"> </w:t>
      </w:r>
      <w:r w:rsidR="0069717E">
        <w:t>from the same identity provider</w:t>
      </w:r>
      <w:r>
        <w:t>.</w:t>
      </w:r>
    </w:p>
    <w:p w14:paraId="23ABBAA2" w14:textId="27A28C2B" w:rsidR="00A755A6" w:rsidRDefault="000869FF" w:rsidP="006D166C">
      <w:pPr>
        <w:pStyle w:val="BodyText"/>
        <w:ind w:left="709" w:hanging="709"/>
      </w:pPr>
      <w:r w:rsidRPr="00B211A6">
        <w:rPr>
          <w:b/>
          <w:bCs/>
        </w:rPr>
        <w:t>ID2</w:t>
      </w:r>
      <w:r w:rsidR="00A544E8" w:rsidRPr="00B211A6">
        <w:rPr>
          <w:b/>
          <w:bCs/>
        </w:rPr>
        <w:t>.2</w:t>
      </w:r>
      <w:r w:rsidR="00A544E8">
        <w:t xml:space="preserve"> </w:t>
      </w:r>
      <w:r w:rsidR="00F87864">
        <w:tab/>
      </w:r>
      <w:r w:rsidR="00A544E8">
        <w:t>Each MCP MRN registered at an MCP Identity Service Provider is to be interpreted as a distinct entity</w:t>
      </w:r>
      <w:r w:rsidR="00A544E8">
        <w:rPr>
          <w:rFonts w:eastAsia="Calibri"/>
          <w:color w:val="000000"/>
          <w:lang w:eastAsia="en-GB"/>
        </w:rPr>
        <w:t>.</w:t>
      </w:r>
    </w:p>
    <w:p w14:paraId="06B9ADF2" w14:textId="293C44F7" w:rsidR="00A755A6" w:rsidRDefault="00F87864">
      <w:pPr>
        <w:pStyle w:val="BodyText"/>
      </w:pPr>
      <w:r>
        <w:rPr>
          <w:rFonts w:cs="|&gt;Ó˛"/>
        </w:rPr>
        <w:t xml:space="preserve">The rule for </w:t>
      </w:r>
      <w:r w:rsidR="000869FF">
        <w:rPr>
          <w:rFonts w:cs="|&gt;Ó˛"/>
        </w:rPr>
        <w:t>ID2</w:t>
      </w:r>
      <w:r w:rsidR="00A544E8">
        <w:rPr>
          <w:rFonts w:cs="|&gt;Ó˛"/>
        </w:rPr>
        <w:t xml:space="preserve">.1 ensures that all identities at MCP Identity Service Providers holds an MCP MRN. </w:t>
      </w:r>
      <w:r w:rsidR="00502A50">
        <w:rPr>
          <w:rFonts w:cs="|&gt;Ó˛"/>
        </w:rPr>
        <w:t>ID2</w:t>
      </w:r>
      <w:r w:rsidR="00A544E8">
        <w:rPr>
          <w:rFonts w:cs="|&gt;Ó˛"/>
        </w:rPr>
        <w:t xml:space="preserve">.2 states that different MCP MRNs are to be interpreted to be different entities; this is both at a </w:t>
      </w:r>
      <w:r w:rsidR="00A544E8">
        <w:rPr>
          <w:rFonts w:eastAsia="Calibri" w:cs="|&gt;Ó˛"/>
          <w:lang w:eastAsia="en-GB"/>
        </w:rPr>
        <w:t>specific</w:t>
      </w:r>
      <w:r w:rsidR="00A544E8">
        <w:rPr>
          <w:rFonts w:cs="|&gt;Ó˛"/>
        </w:rPr>
        <w:t xml:space="preserve"> and across multiple MCP Identity Service Providers.</w:t>
      </w:r>
      <w:r w:rsidR="008E7B97">
        <w:rPr>
          <w:rFonts w:cs="|&gt;Ó˛"/>
        </w:rPr>
        <w:t xml:space="preserve"> This means that information from the MIRs cannot be used to assume any relationship between MCP MRNs. The MIRs are only used to give unique identifiers (MCP MRNs) and associate certificates.</w:t>
      </w:r>
    </w:p>
    <w:p w14:paraId="1C52E406" w14:textId="77777777" w:rsidR="00A755A6" w:rsidRDefault="00A544E8">
      <w:pPr>
        <w:pStyle w:val="Heading1"/>
      </w:pPr>
      <w:bookmarkStart w:id="20" w:name="_Toc157863078"/>
      <w:r>
        <w:t>Public Key Infrastructure</w:t>
      </w:r>
      <w:bookmarkEnd w:id="20"/>
    </w:p>
    <w:p w14:paraId="33027C1E" w14:textId="77777777" w:rsidR="00A755A6" w:rsidRDefault="00A755A6">
      <w:pPr>
        <w:pStyle w:val="Heading1separationline"/>
      </w:pPr>
    </w:p>
    <w:p w14:paraId="691F82AD" w14:textId="463AC8A1" w:rsidR="00A755A6" w:rsidRDefault="00A544E8" w:rsidP="00B211A6">
      <w:pPr>
        <w:pStyle w:val="BodyText"/>
      </w:pPr>
      <w:r>
        <w:t xml:space="preserve">In addition to a unique ID in the form of an MCP MRN each MCP entity is provided with a cryptographic identity. This consists of a public/private key pair and a certificate for the public key bound to their ID. In the following describe the concept of the PKI that enables this, and a first set of requirements for it. </w:t>
      </w:r>
      <w:r w:rsidR="00343BF0">
        <w:t>A</w:t>
      </w:r>
      <w:r>
        <w:t>lso</w:t>
      </w:r>
      <w:r w:rsidR="00343BF0">
        <w:t xml:space="preserve">, issues are </w:t>
      </w:r>
      <w:r>
        <w:t>identif</w:t>
      </w:r>
      <w:r w:rsidR="00343BF0">
        <w:t>ied,</w:t>
      </w:r>
      <w:r>
        <w:t xml:space="preserve"> that need to be addressed and refined in the future.   </w:t>
      </w:r>
    </w:p>
    <w:p w14:paraId="78E51703" w14:textId="41321CEF" w:rsidR="00A755A6" w:rsidRDefault="00343BF0" w:rsidP="00B211A6">
      <w:pPr>
        <w:pStyle w:val="BodyText"/>
      </w:pPr>
      <w:r>
        <w:lastRenderedPageBreak/>
        <w:t xml:space="preserve">The following </w:t>
      </w:r>
      <w:r w:rsidR="00A544E8">
        <w:t>explain the MCP core concepts of cryptographic identity</w:t>
      </w:r>
      <w:r>
        <w:t xml:space="preserve">, </w:t>
      </w:r>
      <w:r w:rsidR="00A544E8">
        <w:t>detail the decentral PKI</w:t>
      </w:r>
      <w:r>
        <w:t xml:space="preserve">, </w:t>
      </w:r>
      <w:r w:rsidR="00A544E8">
        <w:t>specify the requirements on cryptographic keys and mechanisms</w:t>
      </w:r>
      <w:r>
        <w:t xml:space="preserve">, and </w:t>
      </w:r>
      <w:r w:rsidR="00A544E8">
        <w:t xml:space="preserve">the format of MCP certificates is described. Moreover, </w:t>
      </w:r>
      <w:r>
        <w:t xml:space="preserve">the section will </w:t>
      </w:r>
      <w:r w:rsidR="00A544E8">
        <w:t>show how a service can use an intermediary level of service certificates. For example, this is necessary if a service comes with cryptographic requirements that do not allow the direct use of the MCP ID credentials. Finally, further aspects to be considered</w:t>
      </w:r>
      <w:r>
        <w:t xml:space="preserve"> are noted</w:t>
      </w:r>
      <w:r w:rsidR="00A544E8">
        <w:t xml:space="preserve">. </w:t>
      </w:r>
    </w:p>
    <w:p w14:paraId="07B0D68A" w14:textId="1F840693" w:rsidR="00A755A6" w:rsidRDefault="00A544E8">
      <w:pPr>
        <w:pStyle w:val="Heading2"/>
        <w:numPr>
          <w:ilvl w:val="1"/>
          <w:numId w:val="30"/>
        </w:numPr>
      </w:pPr>
      <w:r>
        <w:tab/>
      </w:r>
      <w:ins w:id="21" w:author="Jaime Alvarez" w:date="2024-03-22T11:00:00Z">
        <w:r w:rsidR="00295441">
          <w:t>C</w:t>
        </w:r>
      </w:ins>
      <w:del w:id="22" w:author="Jaime Alvarez" w:date="2024-03-22T11:00:00Z">
        <w:r w:rsidDel="00295441">
          <w:delText>c</w:delText>
        </w:r>
      </w:del>
      <w:r>
        <w:t>ryptographic Identity</w:t>
      </w:r>
    </w:p>
    <w:p w14:paraId="262316C5" w14:textId="77777777" w:rsidR="00A755A6" w:rsidRDefault="00A755A6">
      <w:pPr>
        <w:pStyle w:val="Heading2separationline"/>
      </w:pPr>
    </w:p>
    <w:p w14:paraId="2B2D449B" w14:textId="3A8CDFCE" w:rsidR="00A755A6" w:rsidRDefault="00A544E8">
      <w:pPr>
        <w:pStyle w:val="BodyText"/>
      </w:pPr>
      <w:r>
        <w:t xml:space="preserve">The cryptographic </w:t>
      </w:r>
      <w:r w:rsidR="00FA45FB">
        <w:t xml:space="preserve">identity </w:t>
      </w:r>
      <w:r>
        <w:t xml:space="preserve">of an MCP entity consists of </w:t>
      </w:r>
      <w:r w:rsidR="00E21C1F">
        <w:t xml:space="preserve">at least one </w:t>
      </w:r>
      <w:r>
        <w:t xml:space="preserve">public/private key pair and a certificate bound to </w:t>
      </w:r>
      <w:r w:rsidR="008B0E11">
        <w:t xml:space="preserve">an </w:t>
      </w:r>
      <w:r>
        <w:t xml:space="preserve">MRN. The certificate must be issued by the Identity Service Provider responsible for the entity. The latter is clearly defined by the IPID string within the MRN of the entity. </w:t>
      </w:r>
    </w:p>
    <w:p w14:paraId="02ADBB44" w14:textId="4972B9A7" w:rsidR="00A755A6" w:rsidRDefault="00A544E8">
      <w:pPr>
        <w:pStyle w:val="BodyText"/>
      </w:pPr>
      <w:r>
        <w:t>Given an entity with MRN A (short: entity A), and its Identity Service Provider P, the following notation</w:t>
      </w:r>
      <w:r w:rsidR="002C0E36">
        <w:t xml:space="preserve"> it used</w:t>
      </w:r>
      <w:r>
        <w:t xml:space="preserve">: </w:t>
      </w:r>
    </w:p>
    <w:p w14:paraId="5DF5C1B8" w14:textId="77777777" w:rsidR="00A755A6" w:rsidRDefault="00A544E8">
      <w:pPr>
        <w:pStyle w:val="BodyText"/>
        <w:numPr>
          <w:ilvl w:val="1"/>
          <w:numId w:val="24"/>
        </w:numPr>
      </w:pPr>
      <w:proofErr w:type="spellStart"/>
      <w:r>
        <w:t>pk</w:t>
      </w:r>
      <w:r>
        <w:rPr>
          <w:vertAlign w:val="subscript"/>
        </w:rPr>
        <w:t>A</w:t>
      </w:r>
      <w:proofErr w:type="spellEnd"/>
      <w:r>
        <w:t xml:space="preserve"> is the public key of A, and </w:t>
      </w:r>
      <w:proofErr w:type="spellStart"/>
      <w:r>
        <w:t>pr</w:t>
      </w:r>
      <w:r>
        <w:rPr>
          <w:vertAlign w:val="subscript"/>
        </w:rPr>
        <w:t>A</w:t>
      </w:r>
      <w:proofErr w:type="spellEnd"/>
      <w:r>
        <w:t xml:space="preserve"> is the private key of A respectively.</w:t>
      </w:r>
    </w:p>
    <w:p w14:paraId="38159B85" w14:textId="77777777" w:rsidR="00A755A6" w:rsidRDefault="00A544E8">
      <w:pPr>
        <w:pStyle w:val="BodyText"/>
        <w:numPr>
          <w:ilvl w:val="1"/>
          <w:numId w:val="24"/>
        </w:numPr>
      </w:pPr>
      <w:proofErr w:type="spellStart"/>
      <w:r>
        <w:t>cert</w:t>
      </w:r>
      <w:r>
        <w:rPr>
          <w:vertAlign w:val="subscript"/>
        </w:rPr>
        <w:t>P</w:t>
      </w:r>
      <w:proofErr w:type="spellEnd"/>
      <w:r>
        <w:t xml:space="preserve">(A, </w:t>
      </w:r>
      <w:proofErr w:type="spellStart"/>
      <w:r>
        <w:t>pk</w:t>
      </w:r>
      <w:r>
        <w:rPr>
          <w:vertAlign w:val="subscript"/>
        </w:rPr>
        <w:t>A</w:t>
      </w:r>
      <w:proofErr w:type="spellEnd"/>
      <w:r>
        <w:t xml:space="preserve">, V) is the certificate of A signed by its Identity Service Provider P. The certificate contains the MRN A, the public key of A, and the validity period V of the certificate. (The precise format is provided in Section 3.3.) </w:t>
      </w:r>
    </w:p>
    <w:p w14:paraId="2FFC0879" w14:textId="77777777" w:rsidR="00A755A6" w:rsidRDefault="00A544E8">
      <w:pPr>
        <w:pStyle w:val="BodyText"/>
      </w:pPr>
      <w:r>
        <w:t>The key pair is for use with a digital signature scheme. Hence, each MCP entity A can be verified by another party B to be the originator of a message or other data. As usual this involves the following steps:</w:t>
      </w:r>
    </w:p>
    <w:p w14:paraId="72DDC48C" w14:textId="77777777" w:rsidR="00A755A6" w:rsidRDefault="00A544E8" w:rsidP="00C140AB">
      <w:pPr>
        <w:pStyle w:val="BodyText"/>
        <w:numPr>
          <w:ilvl w:val="0"/>
          <w:numId w:val="4"/>
        </w:numPr>
      </w:pPr>
      <w:r>
        <w:t xml:space="preserve">Entity A signs the message, say M, using its private key </w:t>
      </w:r>
      <w:proofErr w:type="spellStart"/>
      <w:r>
        <w:t>pr</w:t>
      </w:r>
      <w:r>
        <w:rPr>
          <w:vertAlign w:val="subscript"/>
        </w:rPr>
        <w:t>A</w:t>
      </w:r>
      <w:proofErr w:type="spellEnd"/>
      <w:r>
        <w:rPr>
          <w:vertAlign w:val="subscript"/>
        </w:rPr>
        <w:t xml:space="preserve">. </w:t>
      </w:r>
      <w:r>
        <w:t>The result is a cyphertext C.</w:t>
      </w:r>
    </w:p>
    <w:p w14:paraId="40CA30B6" w14:textId="425E07B2" w:rsidR="00A755A6" w:rsidRDefault="00A544E8" w:rsidP="00C140AB">
      <w:pPr>
        <w:pStyle w:val="BodyText"/>
        <w:numPr>
          <w:ilvl w:val="0"/>
          <w:numId w:val="4"/>
        </w:numPr>
      </w:pPr>
      <w:r>
        <w:t xml:space="preserve">Entity A makes available its certificate </w:t>
      </w:r>
      <w:proofErr w:type="spellStart"/>
      <w:r>
        <w:t>cert</w:t>
      </w:r>
      <w:r>
        <w:rPr>
          <w:vertAlign w:val="subscript"/>
        </w:rPr>
        <w:t>P</w:t>
      </w:r>
      <w:proofErr w:type="spellEnd"/>
      <w:r>
        <w:t xml:space="preserve">(A, </w:t>
      </w:r>
      <w:proofErr w:type="spellStart"/>
      <w:r>
        <w:t>pk</w:t>
      </w:r>
      <w:r>
        <w:rPr>
          <w:vertAlign w:val="subscript"/>
        </w:rPr>
        <w:t>A</w:t>
      </w:r>
      <w:proofErr w:type="spellEnd"/>
      <w:r>
        <w:t xml:space="preserve">, V), and transmits the signed message </w:t>
      </w:r>
      <w:r w:rsidR="00E773E6">
        <w:t>(</w:t>
      </w:r>
      <w:r>
        <w:t>M</w:t>
      </w:r>
      <w:r w:rsidR="00E773E6">
        <w:t xml:space="preserve"> concatenated with </w:t>
      </w:r>
      <w:r>
        <w:t>C</w:t>
      </w:r>
      <w:r w:rsidR="00E773E6">
        <w:t>)</w:t>
      </w:r>
      <w:r>
        <w:t>.</w:t>
      </w:r>
    </w:p>
    <w:p w14:paraId="27BB87B7" w14:textId="77777777" w:rsidR="00A755A6" w:rsidRDefault="00A544E8" w:rsidP="00C140AB">
      <w:pPr>
        <w:pStyle w:val="BodyText"/>
        <w:numPr>
          <w:ilvl w:val="0"/>
          <w:numId w:val="4"/>
        </w:numPr>
      </w:pPr>
      <w:r>
        <w:t>Entity B obtains the certificate and receives the signed message.</w:t>
      </w:r>
    </w:p>
    <w:p w14:paraId="605249E6" w14:textId="77777777" w:rsidR="00A755A6" w:rsidRDefault="00A544E8" w:rsidP="00C140AB">
      <w:pPr>
        <w:pStyle w:val="BodyText"/>
        <w:numPr>
          <w:ilvl w:val="0"/>
          <w:numId w:val="4"/>
        </w:numPr>
      </w:pPr>
      <w:r>
        <w:t xml:space="preserve">Entity B validates the certificate. As a result, B trusts that </w:t>
      </w:r>
      <w:proofErr w:type="spellStart"/>
      <w:r>
        <w:t>pk</w:t>
      </w:r>
      <w:r>
        <w:rPr>
          <w:vertAlign w:val="subscript"/>
        </w:rPr>
        <w:t>A</w:t>
      </w:r>
      <w:proofErr w:type="spellEnd"/>
      <w:r>
        <w:t xml:space="preserve"> is the valid public key of the MCP entity with MRN A.  (Necessary requirements on certificate validation will be specified.).</w:t>
      </w:r>
    </w:p>
    <w:p w14:paraId="4FE9F543" w14:textId="77777777" w:rsidR="00A755A6" w:rsidRDefault="00A544E8" w:rsidP="00C140AB">
      <w:pPr>
        <w:pStyle w:val="BodyText"/>
        <w:numPr>
          <w:ilvl w:val="0"/>
          <w:numId w:val="4"/>
        </w:numPr>
      </w:pPr>
      <w:r>
        <w:t xml:space="preserve">Entity B uses </w:t>
      </w:r>
      <w:proofErr w:type="spellStart"/>
      <w:r>
        <w:t>pk</w:t>
      </w:r>
      <w:r>
        <w:rPr>
          <w:vertAlign w:val="subscript"/>
        </w:rPr>
        <w:t>A</w:t>
      </w:r>
      <w:proofErr w:type="spellEnd"/>
      <w:r>
        <w:rPr>
          <w:vertAlign w:val="subscript"/>
        </w:rPr>
        <w:t xml:space="preserve"> </w:t>
      </w:r>
      <w:r>
        <w:t xml:space="preserve">to verify whether the ciphertext C is indeed the digital signature of M. If the verification is successful, then B has assurance that M indeed originates from A.  (Note that without the fourth step B only has assurance that M originates from the holder of the private key counterpart of </w:t>
      </w:r>
      <w:proofErr w:type="spellStart"/>
      <w:r>
        <w:t>pk</w:t>
      </w:r>
      <w:r>
        <w:rPr>
          <w:vertAlign w:val="subscript"/>
        </w:rPr>
        <w:t>A</w:t>
      </w:r>
      <w:proofErr w:type="spellEnd"/>
      <w:r>
        <w:t>.)</w:t>
      </w:r>
    </w:p>
    <w:p w14:paraId="5D72FD14" w14:textId="77777777" w:rsidR="00A755A6" w:rsidRDefault="00A544E8">
      <w:pPr>
        <w:pStyle w:val="BodyText"/>
      </w:pPr>
      <w:r>
        <w:t xml:space="preserve">Note that B does not necessarily need to be an MCP entity. </w:t>
      </w:r>
    </w:p>
    <w:p w14:paraId="1F63DE21" w14:textId="77777777" w:rsidR="00A755A6" w:rsidRDefault="00A544E8">
      <w:pPr>
        <w:pStyle w:val="BodyText"/>
      </w:pPr>
      <w:r>
        <w:t>At the time of writing the MCC does not prescribe a policy on how to use ID credentials. They could be used as long-term credentials to obtain short-term credentials for use for a service, or they could be directly used as working credentials.</w:t>
      </w:r>
    </w:p>
    <w:p w14:paraId="554D671D" w14:textId="36327233" w:rsidR="00A755A6" w:rsidRDefault="00A544E8">
      <w:pPr>
        <w:pStyle w:val="Heading2"/>
        <w:numPr>
          <w:ilvl w:val="1"/>
          <w:numId w:val="30"/>
        </w:numPr>
      </w:pPr>
      <w:r>
        <w:tab/>
      </w:r>
      <w:bookmarkStart w:id="23" w:name="_Ref161897517"/>
      <w:ins w:id="24" w:author="Jaime Alvarez" w:date="2024-03-22T11:01:00Z">
        <w:r w:rsidR="00CA024F">
          <w:t>D</w:t>
        </w:r>
      </w:ins>
      <w:del w:id="25" w:author="Jaime Alvarez" w:date="2024-03-22T11:01:00Z">
        <w:r w:rsidDel="00CA024F">
          <w:delText>d</w:delText>
        </w:r>
      </w:del>
      <w:r>
        <w:t>ecentral PKI</w:t>
      </w:r>
      <w:bookmarkEnd w:id="23"/>
    </w:p>
    <w:p w14:paraId="1579962F" w14:textId="77777777" w:rsidR="00A755A6" w:rsidRDefault="00A755A6">
      <w:pPr>
        <w:pStyle w:val="Heading2separationline"/>
      </w:pPr>
    </w:p>
    <w:p w14:paraId="6E8B7608" w14:textId="11AB6B0D" w:rsidR="00A755A6" w:rsidRDefault="00A544E8">
      <w:pPr>
        <w:pStyle w:val="BodyText"/>
        <w:rPr>
          <w:i/>
        </w:rPr>
      </w:pPr>
      <w:r>
        <w:t>One of the principles of the MCP is to make do without a global notion of trust: in the international context of the MCP</w:t>
      </w:r>
      <w:r w:rsidR="002C0E36">
        <w:t>,</w:t>
      </w:r>
      <w:r>
        <w:t xml:space="preserve"> </w:t>
      </w:r>
      <w:r w:rsidR="002C0E36">
        <w:t xml:space="preserve">it </w:t>
      </w:r>
      <w:r>
        <w:t xml:space="preserve">cannot </w:t>
      </w:r>
      <w:r w:rsidR="002C0E36">
        <w:t xml:space="preserve">be </w:t>
      </w:r>
      <w:r>
        <w:t>expect</w:t>
      </w:r>
      <w:r w:rsidR="002C0E36">
        <w:t xml:space="preserve">ed </w:t>
      </w:r>
      <w:r>
        <w:t>that all parties trust each other and each other</w:t>
      </w:r>
      <w:r w:rsidR="008B0E11">
        <w:t>’</w:t>
      </w:r>
      <w:r>
        <w:t>s security management uniformly. Rather the goal of the MCP is to provide the transparency that enables organizations to decide on whom to trust in which context, and to provide the technical framework to translate such decisions into executable policies. This motivates the following requirements:</w:t>
      </w:r>
    </w:p>
    <w:p w14:paraId="773BFADA" w14:textId="77777777" w:rsidR="00A755A6" w:rsidRDefault="00A544E8">
      <w:pPr>
        <w:pStyle w:val="BodyText"/>
        <w:ind w:left="720" w:hanging="720"/>
        <w:rPr>
          <w:b/>
        </w:rPr>
      </w:pPr>
      <w:r>
        <w:rPr>
          <w:b/>
        </w:rPr>
        <w:t>PKI1.1</w:t>
      </w:r>
      <w:r>
        <w:rPr>
          <w:b/>
        </w:rPr>
        <w:tab/>
        <w:t>(PKI Structure) There shall be no root CA at the top level of the MCC. Every Identity Service Provider that hosts a PKI instance is to provide their own root CA.</w:t>
      </w:r>
    </w:p>
    <w:p w14:paraId="53137767" w14:textId="2FF13A4E" w:rsidR="00A755A6" w:rsidRDefault="00A544E8">
      <w:pPr>
        <w:pStyle w:val="BodyText"/>
        <w:ind w:left="720" w:hanging="720"/>
        <w:rPr>
          <w:b/>
        </w:rPr>
      </w:pPr>
      <w:r>
        <w:rPr>
          <w:b/>
        </w:rPr>
        <w:t>PKI1.2</w:t>
      </w:r>
      <w:r>
        <w:rPr>
          <w:b/>
        </w:rPr>
        <w:tab/>
        <w:t xml:space="preserve">(Validation of IPID) When a receiving party verifies a MCP certificate, say </w:t>
      </w:r>
      <w:proofErr w:type="spellStart"/>
      <w:r>
        <w:rPr>
          <w:b/>
        </w:rPr>
        <w:t>cert</w:t>
      </w:r>
      <w:r>
        <w:rPr>
          <w:b/>
          <w:vertAlign w:val="subscript"/>
        </w:rPr>
        <w:t>P</w:t>
      </w:r>
      <w:proofErr w:type="spellEnd"/>
      <w:r>
        <w:rPr>
          <w:b/>
        </w:rPr>
        <w:t xml:space="preserve">(A, </w:t>
      </w:r>
      <w:proofErr w:type="spellStart"/>
      <w:r>
        <w:rPr>
          <w:b/>
        </w:rPr>
        <w:t>pk</w:t>
      </w:r>
      <w:r>
        <w:rPr>
          <w:b/>
          <w:vertAlign w:val="subscript"/>
        </w:rPr>
        <w:t>A</w:t>
      </w:r>
      <w:proofErr w:type="spellEnd"/>
      <w:r>
        <w:rPr>
          <w:b/>
        </w:rPr>
        <w:t xml:space="preserve">, V), it must verify that the certificate is indeed signed by the Identity Service Provider responsible for A. The </w:t>
      </w:r>
      <w:r>
        <w:rPr>
          <w:b/>
        </w:rPr>
        <w:lastRenderedPageBreak/>
        <w:t xml:space="preserve">Identity Service Provider responsible for A can be read by the receiving party from the </w:t>
      </w:r>
      <w:r w:rsidR="00AE13A5">
        <w:rPr>
          <w:b/>
        </w:rPr>
        <w:t xml:space="preserve">IPID </w:t>
      </w:r>
      <w:r>
        <w:rPr>
          <w:b/>
        </w:rPr>
        <w:t xml:space="preserve">string within the MRN A. </w:t>
      </w:r>
    </w:p>
    <w:p w14:paraId="4AF407B0" w14:textId="34A8F40E" w:rsidR="001422AA" w:rsidRPr="005961F0" w:rsidRDefault="001422AA" w:rsidP="005961F0">
      <w:pPr>
        <w:pStyle w:val="BodyText"/>
        <w:ind w:left="708"/>
        <w:rPr>
          <w:bCs/>
        </w:rPr>
      </w:pPr>
      <w:r w:rsidRPr="005961F0">
        <w:rPr>
          <w:bCs/>
        </w:rPr>
        <w:t>For</w:t>
      </w:r>
      <w:r w:rsidR="00522A47" w:rsidRPr="005961F0">
        <w:rPr>
          <w:bCs/>
        </w:rPr>
        <w:t xml:space="preserve"> example: </w:t>
      </w:r>
      <w:r w:rsidR="00522A47">
        <w:rPr>
          <w:bCs/>
        </w:rPr>
        <w:t xml:space="preserve">For the </w:t>
      </w:r>
      <w:r w:rsidR="00985094">
        <w:rPr>
          <w:bCs/>
        </w:rPr>
        <w:t xml:space="preserve">vessel with MCP </w:t>
      </w:r>
      <w:r w:rsidR="00522A47">
        <w:rPr>
          <w:bCs/>
        </w:rPr>
        <w:t>MRN urn:mrn:mcp:entity:</w:t>
      </w:r>
      <w:r w:rsidR="00D120D6">
        <w:rPr>
          <w:bCs/>
        </w:rPr>
        <w:t>duckville:scrooge-lines:dollar1</w:t>
      </w:r>
      <w:r w:rsidR="00985094">
        <w:rPr>
          <w:bCs/>
        </w:rPr>
        <w:t xml:space="preserve"> the identity service provider is found </w:t>
      </w:r>
      <w:r w:rsidR="00B35BAE">
        <w:rPr>
          <w:bCs/>
        </w:rPr>
        <w:t xml:space="preserve">with the IPID </w:t>
      </w:r>
      <w:proofErr w:type="spellStart"/>
      <w:r w:rsidR="00B35BAE">
        <w:rPr>
          <w:bCs/>
        </w:rPr>
        <w:t>duckville</w:t>
      </w:r>
      <w:proofErr w:type="spellEnd"/>
      <w:r w:rsidR="00B35BAE">
        <w:rPr>
          <w:bCs/>
        </w:rPr>
        <w:t xml:space="preserve"> and the responsible MIR has the MRN </w:t>
      </w:r>
      <w:proofErr w:type="spellStart"/>
      <w:r w:rsidR="00B35BAE">
        <w:rPr>
          <w:bCs/>
        </w:rPr>
        <w:t>urn:mrn:mcp:mir:duckville</w:t>
      </w:r>
      <w:proofErr w:type="spellEnd"/>
      <w:r w:rsidR="00B35BAE">
        <w:rPr>
          <w:bCs/>
        </w:rPr>
        <w:t>.</w:t>
      </w:r>
      <w:r w:rsidR="009A302A">
        <w:rPr>
          <w:bCs/>
        </w:rPr>
        <w:t xml:space="preserve"> The identity service provider for </w:t>
      </w:r>
      <w:proofErr w:type="spellStart"/>
      <w:r w:rsidR="009A302A">
        <w:rPr>
          <w:bCs/>
        </w:rPr>
        <w:t>duckville</w:t>
      </w:r>
      <w:proofErr w:type="spellEnd"/>
      <w:r w:rsidR="009A302A">
        <w:rPr>
          <w:bCs/>
        </w:rPr>
        <w:t xml:space="preserve"> </w:t>
      </w:r>
      <w:r w:rsidR="006941C6">
        <w:rPr>
          <w:bCs/>
        </w:rPr>
        <w:t xml:space="preserve">must also have an entity MRN, i.e. </w:t>
      </w:r>
      <w:proofErr w:type="spellStart"/>
      <w:r w:rsidR="006941C6">
        <w:rPr>
          <w:bCs/>
        </w:rPr>
        <w:t>urn:mrn:mcp:entity:duckville</w:t>
      </w:r>
      <w:proofErr w:type="spellEnd"/>
      <w:r w:rsidR="00E87A54">
        <w:rPr>
          <w:bCs/>
        </w:rPr>
        <w:t>.</w:t>
      </w:r>
    </w:p>
    <w:p w14:paraId="2CD88E26" w14:textId="77777777" w:rsidR="00A755A6" w:rsidRDefault="00A544E8">
      <w:pPr>
        <w:pStyle w:val="BodyText"/>
      </w:pPr>
      <w:r>
        <w:t xml:space="preserve">The following requirements ensure that information on root certificates and security levels are made publicly available. </w:t>
      </w:r>
    </w:p>
    <w:p w14:paraId="0AD21895" w14:textId="77777777" w:rsidR="00A755A6" w:rsidRDefault="00A544E8">
      <w:pPr>
        <w:pStyle w:val="BodyText"/>
        <w:ind w:left="709" w:hanging="709"/>
      </w:pPr>
      <w:r>
        <w:rPr>
          <w:b/>
        </w:rPr>
        <w:t>PKI1.3</w:t>
      </w:r>
      <w:r>
        <w:rPr>
          <w:b/>
        </w:rPr>
        <w:tab/>
        <w:t xml:space="preserve">Every Identity Service Provider is to publish their currently valid root certificate in a suitable fashion. For example, this can be made accessible via their web page, or they can commission a generally accepted authority or assurer to do so.  </w:t>
      </w:r>
    </w:p>
    <w:p w14:paraId="3905B843" w14:textId="77777777" w:rsidR="00A755A6" w:rsidRDefault="00A544E8">
      <w:pPr>
        <w:pStyle w:val="BodyText"/>
        <w:ind w:left="709" w:hanging="709"/>
      </w:pPr>
      <w:r>
        <w:rPr>
          <w:b/>
        </w:rPr>
        <w:t>PKI1.4</w:t>
      </w:r>
      <w:r>
        <w:rPr>
          <w:b/>
        </w:rPr>
        <w:tab/>
        <w:t xml:space="preserve">Every Identity Service Provider must publish the Certificate Policy, and Certification Practice Statement detailing the actual operation of the MIR service. The Certificate Policy and Certification Practice Statement must follow best practice and include the Basic Requirement with implementation details where relevant. </w:t>
      </w:r>
    </w:p>
    <w:p w14:paraId="2B7ABBA8" w14:textId="62278938" w:rsidR="00A755A6" w:rsidRDefault="00A544E8">
      <w:pPr>
        <w:pStyle w:val="BodyText"/>
        <w:ind w:left="709" w:hanging="709"/>
      </w:pPr>
      <w:r>
        <w:rPr>
          <w:b/>
        </w:rPr>
        <w:t>PKI1.5</w:t>
      </w:r>
      <w:r>
        <w:rPr>
          <w:b/>
        </w:rPr>
        <w:tab/>
        <w:t>Every Identity Service Provider is to generate and publish a root certificate revocation list (CRL) containing any revoked issuing C</w:t>
      </w:r>
      <w:r w:rsidR="008B0E11">
        <w:rPr>
          <w:b/>
        </w:rPr>
        <w:t>a</w:t>
      </w:r>
      <w:r>
        <w:rPr>
          <w:b/>
        </w:rPr>
        <w:t>s. All active issuing C</w:t>
      </w:r>
      <w:r w:rsidR="008B0E11">
        <w:rPr>
          <w:b/>
        </w:rPr>
        <w:t>a</w:t>
      </w:r>
      <w:r>
        <w:rPr>
          <w:b/>
        </w:rPr>
        <w:t>s must include an endpoint to the root CRL.</w:t>
      </w:r>
    </w:p>
    <w:p w14:paraId="1E7DE34A" w14:textId="77777777" w:rsidR="00A755A6" w:rsidRDefault="00A544E8">
      <w:pPr>
        <w:pStyle w:val="BodyText"/>
        <w:ind w:left="709" w:hanging="709"/>
      </w:pPr>
      <w:r>
        <w:rPr>
          <w:b/>
        </w:rPr>
        <w:t>PKI1.6</w:t>
      </w:r>
      <w:r>
        <w:rPr>
          <w:b/>
        </w:rPr>
        <w:tab/>
        <w:t xml:space="preserve">Every Identity Service Provider is to generate and publish CRLs containing any revoked MCP ID certificates for each of its issuing CA’s. </w:t>
      </w:r>
    </w:p>
    <w:p w14:paraId="5E855DC1" w14:textId="0B23E3C0" w:rsidR="00A755A6" w:rsidRDefault="00A544E8">
      <w:pPr>
        <w:pStyle w:val="BodyText"/>
        <w:ind w:left="709" w:hanging="709"/>
      </w:pPr>
      <w:r>
        <w:rPr>
          <w:b/>
        </w:rPr>
        <w:t>PKI1.7</w:t>
      </w:r>
      <w:r>
        <w:rPr>
          <w:b/>
        </w:rPr>
        <w:tab/>
        <w:t>Every Identity Service Provider is to support and provide an endpoint for an online certificate status protocol (OCSP) responder</w:t>
      </w:r>
      <w:r w:rsidR="00296CDB">
        <w:rPr>
          <w:b/>
        </w:rPr>
        <w:t xml:space="preserve"> [</w:t>
      </w:r>
      <w:r w:rsidR="002B61FD" w:rsidRPr="002B61FD">
        <w:rPr>
          <w:b/>
        </w:rPr>
        <w:t>RFC6960</w:t>
      </w:r>
      <w:r w:rsidR="00296CDB">
        <w:rPr>
          <w:b/>
        </w:rPr>
        <w:t>]</w:t>
      </w:r>
      <w:r>
        <w:rPr>
          <w:b/>
        </w:rPr>
        <w:t>.</w:t>
      </w:r>
    </w:p>
    <w:p w14:paraId="3D6AA714" w14:textId="77777777" w:rsidR="00A755A6" w:rsidRDefault="00A544E8">
      <w:pPr>
        <w:pStyle w:val="BodyText"/>
      </w:pPr>
      <w:r>
        <w:t>From this the MCC will provide a secure way to automatically find and give basic trust in the authenticity of the MCP Identity Service Providers.</w:t>
      </w:r>
    </w:p>
    <w:p w14:paraId="3F988EAB" w14:textId="77777777" w:rsidR="00A755A6" w:rsidRDefault="00A544E8">
      <w:pPr>
        <w:pStyle w:val="BodyText"/>
        <w:ind w:left="720" w:hanging="720"/>
      </w:pPr>
      <w:r>
        <w:rPr>
          <w:rFonts w:eastAsia="Calibri" w:cs="Calibri"/>
          <w:b/>
          <w:color w:val="000000"/>
          <w:lang w:eastAsia="en-GB"/>
        </w:rPr>
        <w:t>PKI1.8</w:t>
      </w:r>
      <w:r>
        <w:rPr>
          <w:rFonts w:eastAsia="Calibri" w:cs="Calibri"/>
          <w:b/>
          <w:color w:val="000000"/>
          <w:lang w:eastAsia="en-GB"/>
        </w:rPr>
        <w:tab/>
        <w:t xml:space="preserve">The MCC will publish one current and valid root certificate that is used to authenticate (sign) each </w:t>
      </w:r>
      <w:r>
        <w:rPr>
          <w:b/>
          <w:color w:val="000000"/>
        </w:rPr>
        <w:t>I</w:t>
      </w:r>
      <w:r>
        <w:rPr>
          <w:rFonts w:eastAsia="Calibri" w:cs="Calibri"/>
          <w:b/>
          <w:color w:val="000000"/>
          <w:lang w:eastAsia="en-GB"/>
        </w:rPr>
        <w:t xml:space="preserve">dentity </w:t>
      </w:r>
      <w:r>
        <w:rPr>
          <w:b/>
          <w:color w:val="000000"/>
        </w:rPr>
        <w:t>Service Provider certificate.</w:t>
      </w:r>
    </w:p>
    <w:p w14:paraId="5AA61F3F" w14:textId="77777777" w:rsidR="00A755A6" w:rsidRDefault="00A544E8">
      <w:pPr>
        <w:pStyle w:val="BodyText"/>
        <w:ind w:left="720" w:hanging="720"/>
        <w:rPr>
          <w:b/>
          <w:color w:val="000000"/>
        </w:rPr>
      </w:pPr>
      <w:r>
        <w:rPr>
          <w:rFonts w:eastAsia="Calibri" w:cs="Calibri"/>
          <w:b/>
          <w:color w:val="000000"/>
          <w:lang w:eastAsia="en-GB"/>
        </w:rPr>
        <w:t>PKI1.9</w:t>
      </w:r>
      <w:r>
        <w:rPr>
          <w:rFonts w:eastAsia="Calibri" w:cs="Calibri"/>
          <w:b/>
          <w:color w:val="000000"/>
          <w:lang w:eastAsia="en-GB"/>
        </w:rPr>
        <w:tab/>
        <w:t xml:space="preserve">The MCC will provide a list of </w:t>
      </w:r>
      <w:r>
        <w:rPr>
          <w:b/>
          <w:color w:val="000000"/>
        </w:rPr>
        <w:t>I</w:t>
      </w:r>
      <w:r>
        <w:rPr>
          <w:rFonts w:eastAsia="Calibri" w:cs="Calibri"/>
          <w:b/>
          <w:color w:val="000000"/>
          <w:lang w:eastAsia="en-GB"/>
        </w:rPr>
        <w:t xml:space="preserve">dentity </w:t>
      </w:r>
      <w:r>
        <w:rPr>
          <w:b/>
          <w:color w:val="000000"/>
        </w:rPr>
        <w:t>Service Providers, links to obtain their root certificates, security levels, and signatures of certificates signed with the given root certificate. Including a revocation list.</w:t>
      </w:r>
    </w:p>
    <w:p w14:paraId="035AA917" w14:textId="7836918F" w:rsidR="00940E54" w:rsidRDefault="00940E54">
      <w:pPr>
        <w:pStyle w:val="BodyText"/>
        <w:ind w:left="720" w:hanging="720"/>
        <w:rPr>
          <w:rFonts w:eastAsia="Calibri" w:cs="Calibri"/>
          <w:b/>
          <w:color w:val="000000"/>
          <w:lang w:eastAsia="en-GB"/>
        </w:rPr>
      </w:pPr>
      <w:r>
        <w:rPr>
          <w:rFonts w:eastAsia="Calibri" w:cs="Calibri"/>
          <w:b/>
          <w:color w:val="000000"/>
          <w:lang w:eastAsia="en-GB"/>
        </w:rPr>
        <w:t xml:space="preserve">PKI1.10 </w:t>
      </w:r>
      <w:r w:rsidR="00812F72">
        <w:rPr>
          <w:rFonts w:eastAsia="Calibri" w:cs="Calibri"/>
          <w:b/>
          <w:color w:val="000000"/>
          <w:lang w:eastAsia="en-GB"/>
        </w:rPr>
        <w:t xml:space="preserve">Each </w:t>
      </w:r>
      <w:r w:rsidR="004A529F">
        <w:rPr>
          <w:rFonts w:eastAsia="Calibri" w:cs="Calibri"/>
          <w:b/>
          <w:color w:val="000000"/>
          <w:lang w:eastAsia="en-GB"/>
        </w:rPr>
        <w:t xml:space="preserve">Root Certificate is assigned to the </w:t>
      </w:r>
      <w:r w:rsidR="00AE762A">
        <w:rPr>
          <w:rFonts w:eastAsia="Calibri" w:cs="Calibri"/>
          <w:b/>
          <w:color w:val="000000"/>
          <w:lang w:eastAsia="en-GB"/>
        </w:rPr>
        <w:t xml:space="preserve">Identity Service Provider entity </w:t>
      </w:r>
      <w:r w:rsidR="00204934">
        <w:rPr>
          <w:rFonts w:eastAsia="Calibri" w:cs="Calibri"/>
          <w:b/>
          <w:color w:val="000000"/>
          <w:lang w:eastAsia="en-GB"/>
        </w:rPr>
        <w:t xml:space="preserve">MRN (e.g. </w:t>
      </w:r>
      <w:proofErr w:type="spellStart"/>
      <w:r w:rsidR="00204934">
        <w:rPr>
          <w:rFonts w:eastAsia="Calibri" w:cs="Calibri"/>
          <w:b/>
          <w:color w:val="000000"/>
          <w:lang w:eastAsia="en-GB"/>
        </w:rPr>
        <w:t>urn:mrn:mcp:entity:duckville</w:t>
      </w:r>
      <w:proofErr w:type="spellEnd"/>
      <w:r w:rsidR="00204934">
        <w:rPr>
          <w:rFonts w:eastAsia="Calibri" w:cs="Calibri"/>
          <w:b/>
          <w:color w:val="000000"/>
          <w:lang w:eastAsia="en-GB"/>
        </w:rPr>
        <w:t xml:space="preserve">) </w:t>
      </w:r>
      <w:r w:rsidR="00F83672">
        <w:rPr>
          <w:rFonts w:eastAsia="Calibri" w:cs="Calibri"/>
          <w:b/>
          <w:color w:val="000000"/>
          <w:lang w:eastAsia="en-GB"/>
        </w:rPr>
        <w:t xml:space="preserve">and the intermediate certificate used to sign entity certificates is assigned to the respective MIR (i.e. </w:t>
      </w:r>
      <w:proofErr w:type="spellStart"/>
      <w:r w:rsidR="00F83672">
        <w:rPr>
          <w:rFonts w:eastAsia="Calibri" w:cs="Calibri"/>
          <w:b/>
          <w:color w:val="000000"/>
          <w:lang w:eastAsia="en-GB"/>
        </w:rPr>
        <w:t>urn:mrn:mcp:mir:duckville</w:t>
      </w:r>
      <w:proofErr w:type="spellEnd"/>
      <w:r w:rsidR="00F83672">
        <w:rPr>
          <w:rFonts w:eastAsia="Calibri" w:cs="Calibri"/>
          <w:b/>
          <w:color w:val="000000"/>
          <w:lang w:eastAsia="en-GB"/>
        </w:rPr>
        <w:t>).</w:t>
      </w:r>
    </w:p>
    <w:p w14:paraId="6A87E82F" w14:textId="77777777" w:rsidR="00546ACA" w:rsidRDefault="00ED6E28">
      <w:pPr>
        <w:pStyle w:val="BodyText"/>
        <w:ind w:left="720" w:hanging="720"/>
        <w:rPr>
          <w:rFonts w:eastAsia="Calibri" w:cs="Calibri"/>
          <w:b/>
          <w:color w:val="000000"/>
          <w:lang w:eastAsia="en-GB"/>
        </w:rPr>
      </w:pPr>
      <w:r>
        <w:rPr>
          <w:rFonts w:eastAsia="Calibri" w:cs="Calibri"/>
          <w:b/>
          <w:color w:val="000000"/>
          <w:lang w:eastAsia="en-GB"/>
        </w:rPr>
        <w:t xml:space="preserve">PKI1.11 The entity with a Root Certificate must also have a client certificate for normal certificate usage. Root Certificates must only be used for signing of </w:t>
      </w:r>
      <w:r w:rsidR="00436DC9">
        <w:rPr>
          <w:rFonts w:eastAsia="Calibri" w:cs="Calibri"/>
          <w:b/>
          <w:color w:val="000000"/>
          <w:lang w:eastAsia="en-GB"/>
        </w:rPr>
        <w:t xml:space="preserve">MIR </w:t>
      </w:r>
      <w:r>
        <w:rPr>
          <w:rFonts w:eastAsia="Calibri" w:cs="Calibri"/>
          <w:b/>
          <w:color w:val="000000"/>
          <w:lang w:eastAsia="en-GB"/>
        </w:rPr>
        <w:t>intermediate</w:t>
      </w:r>
      <w:r w:rsidR="00436DC9">
        <w:rPr>
          <w:rFonts w:eastAsia="Calibri" w:cs="Calibri"/>
          <w:b/>
          <w:color w:val="000000"/>
          <w:lang w:eastAsia="en-GB"/>
        </w:rPr>
        <w:t xml:space="preserve"> certificates.</w:t>
      </w:r>
    </w:p>
    <w:p w14:paraId="367392C0" w14:textId="0E3A055D" w:rsidR="00ED6E28" w:rsidRPr="005961F0" w:rsidRDefault="00136EAE">
      <w:pPr>
        <w:pStyle w:val="BodyText"/>
        <w:ind w:left="720" w:hanging="720"/>
        <w:rPr>
          <w:lang w:val="en-US"/>
        </w:rPr>
      </w:pPr>
      <w:r w:rsidRPr="005961F0">
        <w:rPr>
          <w:rFonts w:eastAsia="Calibri" w:cs="Calibri"/>
          <w:b/>
          <w:color w:val="000000"/>
          <w:lang w:val="en-US" w:eastAsia="en-GB"/>
        </w:rPr>
        <w:t>PKI1.12</w:t>
      </w:r>
      <w:r>
        <w:rPr>
          <w:rFonts w:eastAsia="Calibri" w:cs="Calibri"/>
          <w:b/>
          <w:color w:val="000000"/>
          <w:lang w:val="en-US" w:eastAsia="en-GB"/>
        </w:rPr>
        <w:t xml:space="preserve"> The </w:t>
      </w:r>
      <w:r w:rsidR="000E27E7">
        <w:rPr>
          <w:rFonts w:eastAsia="Calibri" w:cs="Calibri"/>
          <w:b/>
          <w:color w:val="000000"/>
          <w:lang w:val="en-US" w:eastAsia="en-GB"/>
        </w:rPr>
        <w:t xml:space="preserve">Intermediate Certificate of a MIR must only be used to sign </w:t>
      </w:r>
      <w:r w:rsidR="00256705">
        <w:rPr>
          <w:rFonts w:eastAsia="Calibri" w:cs="Calibri"/>
          <w:b/>
          <w:color w:val="000000"/>
          <w:lang w:val="en-US" w:eastAsia="en-GB"/>
        </w:rPr>
        <w:t xml:space="preserve">client certificates. The MIR must use another certificate </w:t>
      </w:r>
      <w:r w:rsidR="006D4732">
        <w:rPr>
          <w:rFonts w:eastAsia="Calibri" w:cs="Calibri"/>
          <w:b/>
          <w:color w:val="000000"/>
          <w:lang w:val="en-US" w:eastAsia="en-GB"/>
        </w:rPr>
        <w:t>for other usage.</w:t>
      </w:r>
    </w:p>
    <w:p w14:paraId="320987A8" w14:textId="77777777" w:rsidR="00A755A6" w:rsidRDefault="00A544E8">
      <w:pPr>
        <w:pStyle w:val="BodyText"/>
      </w:pPr>
      <w:r>
        <w:t>The MCC board will manage this root certificate, and detail guidelines and rules for its operation; this includes the Certificate Policy and Certification Practice Statement. These rules should follow best practice and will be published on the MCC website. This will also include location of valid certificates, signed certificates, and revocation lists. There will also be example code on how to interact with this. The management can be delegated by the board to a specific host member.</w:t>
      </w:r>
    </w:p>
    <w:p w14:paraId="32A614B8" w14:textId="67DF2B14" w:rsidR="00A755A6" w:rsidRDefault="00A544E8">
      <w:pPr>
        <w:pStyle w:val="BodyText"/>
      </w:pPr>
      <w:r>
        <w:t xml:space="preserve">Note, that this does not break with the above claim that the MCC will not work as a root CA. This certificate is intended to only give a basic </w:t>
      </w:r>
      <w:r w:rsidR="008B0E11" w:rsidRPr="00C140AB">
        <w:rPr>
          <w:rFonts w:eastAsia="Calibri" w:cs="Calibri"/>
          <w:bCs/>
          <w:color w:val="000000"/>
          <w:lang w:eastAsia="en-GB"/>
        </w:rPr>
        <w:t>knowledge</w:t>
      </w:r>
      <w:r>
        <w:t xml:space="preserve">, meaning that the authenticated MCP instances are endorsed by the MCC and, to the best of MCCs knowledge, are operating within rules and guidelines as defined by </w:t>
      </w:r>
      <w:r w:rsidR="008B0E11">
        <w:t>this document</w:t>
      </w:r>
      <w:r>
        <w:t>. As stated earlier, full trust can only be established between each organisation and if deeper trust is needed, other PKI systems or external certification organisations</w:t>
      </w:r>
      <w:r w:rsidR="002C0E36">
        <w:t xml:space="preserve"> is required</w:t>
      </w:r>
      <w:r>
        <w:t xml:space="preserve">. </w:t>
      </w:r>
    </w:p>
    <w:p w14:paraId="443EEFCF" w14:textId="77777777" w:rsidR="00A755A6" w:rsidRDefault="00A755A6">
      <w:pPr>
        <w:pStyle w:val="BodyText"/>
      </w:pPr>
    </w:p>
    <w:p w14:paraId="3D82B4A9" w14:textId="4A9523C6" w:rsidR="00A755A6" w:rsidRDefault="00A544E8">
      <w:pPr>
        <w:pStyle w:val="Heading3"/>
        <w:numPr>
          <w:ilvl w:val="0"/>
          <w:numId w:val="0"/>
        </w:numPr>
      </w:pPr>
      <w:r>
        <w:t>5.2.1.</w:t>
      </w:r>
      <w:r>
        <w:tab/>
      </w:r>
      <w:r>
        <w:tab/>
      </w:r>
      <w:ins w:id="26" w:author="Jaime Alvarez" w:date="2024-03-22T11:02:00Z">
        <w:r w:rsidR="00C12AFE">
          <w:t>S</w:t>
        </w:r>
      </w:ins>
      <w:del w:id="27" w:author="Jaime Alvarez" w:date="2024-03-22T11:02:00Z">
        <w:r w:rsidDel="00C12AFE">
          <w:delText>s</w:delText>
        </w:r>
      </w:del>
      <w:r>
        <w:t>ecurity Requirements and Profiles</w:t>
      </w:r>
    </w:p>
    <w:p w14:paraId="5A5996C7" w14:textId="77777777" w:rsidR="00A755A6" w:rsidRDefault="00A544E8">
      <w:pPr>
        <w:pStyle w:val="BodyText"/>
      </w:pPr>
      <w:r>
        <w:t>Security requirements to be defined will fall into the following categories:</w:t>
      </w:r>
    </w:p>
    <w:p w14:paraId="39FA32E6" w14:textId="77777777" w:rsidR="00A755A6" w:rsidRDefault="00A544E8" w:rsidP="00C140AB">
      <w:pPr>
        <w:pStyle w:val="BodyText"/>
        <w:numPr>
          <w:ilvl w:val="0"/>
          <w:numId w:val="10"/>
        </w:numPr>
      </w:pPr>
      <w:r>
        <w:t>Requirements on vetting. This can be specified similarly to classes such as EV (extended validation).</w:t>
      </w:r>
    </w:p>
    <w:p w14:paraId="4E7F7CE4" w14:textId="77777777" w:rsidR="00A755A6" w:rsidRDefault="00A544E8" w:rsidP="00C140AB">
      <w:pPr>
        <w:pStyle w:val="BodyText"/>
        <w:numPr>
          <w:ilvl w:val="0"/>
          <w:numId w:val="10"/>
        </w:numPr>
      </w:pPr>
      <w:r>
        <w:t>Requirements on certificate revocation.</w:t>
      </w:r>
    </w:p>
    <w:p w14:paraId="0BE720C8" w14:textId="77777777" w:rsidR="00A755A6" w:rsidRDefault="00A544E8" w:rsidP="00C140AB">
      <w:pPr>
        <w:pStyle w:val="BodyText"/>
        <w:numPr>
          <w:ilvl w:val="0"/>
          <w:numId w:val="10"/>
        </w:numPr>
      </w:pPr>
      <w:r>
        <w:t>Requirements on the validity period of certificates.</w:t>
      </w:r>
    </w:p>
    <w:p w14:paraId="3CE145FD" w14:textId="77777777" w:rsidR="00A755A6" w:rsidRDefault="00A544E8" w:rsidP="00C140AB">
      <w:pPr>
        <w:pStyle w:val="BodyText"/>
        <w:numPr>
          <w:ilvl w:val="0"/>
          <w:numId w:val="10"/>
        </w:numPr>
      </w:pPr>
      <w:r>
        <w:t>Requirements on security of keys and origin of signing - CA side (including requirements on Hardware Security Modules (HSMs)).</w:t>
      </w:r>
    </w:p>
    <w:p w14:paraId="2946D0A1" w14:textId="77777777" w:rsidR="00A755A6" w:rsidRDefault="00A544E8" w:rsidP="00C140AB">
      <w:pPr>
        <w:pStyle w:val="BodyText"/>
        <w:numPr>
          <w:ilvl w:val="0"/>
          <w:numId w:val="10"/>
        </w:numPr>
      </w:pPr>
      <w:r>
        <w:t xml:space="preserve">Requirements on security of keys and origin of signing - MCP entity side (including requirements on HSMs). </w:t>
      </w:r>
    </w:p>
    <w:p w14:paraId="1CBE828A" w14:textId="77777777" w:rsidR="00A755A6" w:rsidRDefault="00A544E8">
      <w:pPr>
        <w:pStyle w:val="BodyText"/>
      </w:pPr>
      <w:r>
        <w:t>The requirements will be dependent on the currently emerging profiles:</w:t>
      </w:r>
    </w:p>
    <w:p w14:paraId="53A297A3" w14:textId="77777777" w:rsidR="00A755A6" w:rsidRDefault="00A544E8">
      <w:pPr>
        <w:pStyle w:val="BodyText"/>
        <w:ind w:left="1134" w:hanging="567"/>
      </w:pPr>
      <w:r>
        <w:t>MCP entities generate their ID key pair themselves and in own responsibility and provide this to the responsible CA for certification.</w:t>
      </w:r>
    </w:p>
    <w:p w14:paraId="1FA02833" w14:textId="77777777" w:rsidR="00A755A6" w:rsidRDefault="00A544E8">
      <w:pPr>
        <w:pStyle w:val="BodyText"/>
        <w:ind w:left="1134" w:hanging="567"/>
      </w:pPr>
      <w:r>
        <w:t xml:space="preserve">The CA (perhaps together with a manufacturer) provisions the initial ID key pair and certificate securely within HSMs (for/within endpoints) to be distributed to the MCP entities. </w:t>
      </w:r>
    </w:p>
    <w:p w14:paraId="5E32FA27" w14:textId="23A6820E" w:rsidR="00A755A6" w:rsidRDefault="00A544E8">
      <w:pPr>
        <w:pStyle w:val="Heading2"/>
        <w:numPr>
          <w:ilvl w:val="0"/>
          <w:numId w:val="0"/>
        </w:numPr>
      </w:pPr>
      <w:r>
        <w:t>5.3.</w:t>
      </w:r>
      <w:r>
        <w:tab/>
      </w:r>
      <w:r w:rsidR="0051789A">
        <w:t>C</w:t>
      </w:r>
      <w:r>
        <w:t>ryptographic Requirements</w:t>
      </w:r>
    </w:p>
    <w:p w14:paraId="64B38AE6" w14:textId="77777777" w:rsidR="00A755A6" w:rsidRDefault="00A755A6">
      <w:pPr>
        <w:pStyle w:val="Heading2separationline"/>
      </w:pPr>
    </w:p>
    <w:p w14:paraId="56E48680" w14:textId="33676E4C" w:rsidR="00A755A6" w:rsidRDefault="00A544E8">
      <w:pPr>
        <w:pStyle w:val="BodyText"/>
      </w:pPr>
      <w:r>
        <w:t>The cryptographic mechanism approved for ID digital signatures is the Elliptic Curve Digital Signature Algorithm (ECDSA) [</w:t>
      </w:r>
      <w:r w:rsidR="00C87E3F">
        <w:t>FIPS-</w:t>
      </w:r>
      <w:r>
        <w:t>186-3] with the appropriate hash algorithm from the SHA-2 family [</w:t>
      </w:r>
      <w:r w:rsidR="006E454C">
        <w:t>FIPS-</w:t>
      </w:r>
      <w:r>
        <w:t>180-3]. The approved elliptic curve domain parameters are specified by reference to standardized curves. Currently the following combinations are approved</w:t>
      </w:r>
      <w:r w:rsidR="0037595E">
        <w:rPr>
          <w:rStyle w:val="FootnoteReference"/>
        </w:rPr>
        <w:footnoteReference w:id="2"/>
      </w:r>
      <w:r>
        <w:t xml:space="preserve">:      </w:t>
      </w:r>
    </w:p>
    <w:tbl>
      <w:tblPr>
        <w:tblW w:w="9996" w:type="dxa"/>
        <w:tblInd w:w="-221" w:type="dxa"/>
        <w:tblLayout w:type="fixed"/>
        <w:tblLook w:val="04A0" w:firstRow="1" w:lastRow="0" w:firstColumn="1" w:lastColumn="0" w:noHBand="0" w:noVBand="1"/>
      </w:tblPr>
      <w:tblGrid>
        <w:gridCol w:w="3332"/>
        <w:gridCol w:w="3332"/>
        <w:gridCol w:w="3332"/>
      </w:tblGrid>
      <w:tr w:rsidR="00A755A6" w14:paraId="2C9AAE40" w14:textId="77777777">
        <w:trPr>
          <w:trHeight w:val="300"/>
        </w:trPr>
        <w:tc>
          <w:tcPr>
            <w:tcW w:w="3332" w:type="dxa"/>
          </w:tcPr>
          <w:p w14:paraId="1808BA63" w14:textId="77777777" w:rsidR="00A755A6" w:rsidRDefault="00A544E8">
            <w:pPr>
              <w:pStyle w:val="BodyText"/>
              <w:widowControl w:val="0"/>
              <w:rPr>
                <w:rFonts w:eastAsia="Batang"/>
                <w:b/>
                <w:bCs/>
              </w:rPr>
            </w:pPr>
            <w:r>
              <w:rPr>
                <w:rFonts w:eastAsia="Batang"/>
                <w:b/>
                <w:bCs/>
              </w:rPr>
              <w:t>ECDSA Key Size (bits)</w:t>
            </w:r>
          </w:p>
        </w:tc>
        <w:tc>
          <w:tcPr>
            <w:tcW w:w="3332" w:type="dxa"/>
          </w:tcPr>
          <w:p w14:paraId="21E3324C" w14:textId="77777777" w:rsidR="00A755A6" w:rsidRDefault="00A544E8">
            <w:pPr>
              <w:pStyle w:val="BodyText"/>
              <w:widowControl w:val="0"/>
              <w:rPr>
                <w:rFonts w:eastAsia="Batang"/>
                <w:b/>
                <w:bCs/>
              </w:rPr>
            </w:pPr>
            <w:r>
              <w:rPr>
                <w:rFonts w:eastAsia="Batang"/>
                <w:b/>
                <w:bCs/>
              </w:rPr>
              <w:t>Hash Algorithm</w:t>
            </w:r>
          </w:p>
        </w:tc>
        <w:tc>
          <w:tcPr>
            <w:tcW w:w="3332" w:type="dxa"/>
          </w:tcPr>
          <w:p w14:paraId="240D4848" w14:textId="77777777" w:rsidR="00A755A6" w:rsidRDefault="00A544E8">
            <w:pPr>
              <w:pStyle w:val="BodyText"/>
              <w:widowControl w:val="0"/>
              <w:rPr>
                <w:rFonts w:eastAsia="Batang"/>
                <w:b/>
                <w:bCs/>
              </w:rPr>
            </w:pPr>
            <w:r>
              <w:rPr>
                <w:rFonts w:eastAsia="Batang"/>
                <w:b/>
                <w:bCs/>
              </w:rPr>
              <w:t>Elliptic Curve Domain Parameters</w:t>
            </w:r>
          </w:p>
        </w:tc>
      </w:tr>
      <w:tr w:rsidR="00A755A6" w14:paraId="72BA7563" w14:textId="77777777">
        <w:trPr>
          <w:trHeight w:val="300"/>
        </w:trPr>
        <w:tc>
          <w:tcPr>
            <w:tcW w:w="3332" w:type="dxa"/>
          </w:tcPr>
          <w:p w14:paraId="451B9AA7" w14:textId="77777777" w:rsidR="00A755A6" w:rsidRDefault="00A544E8">
            <w:pPr>
              <w:pStyle w:val="BodyText"/>
              <w:widowControl w:val="0"/>
              <w:jc w:val="left"/>
            </w:pPr>
            <w:r>
              <w:rPr>
                <w:rFonts w:eastAsia="Batang"/>
              </w:rPr>
              <w:t>384</w:t>
            </w:r>
          </w:p>
        </w:tc>
        <w:tc>
          <w:tcPr>
            <w:tcW w:w="3332" w:type="dxa"/>
          </w:tcPr>
          <w:p w14:paraId="4F08C47F" w14:textId="77777777" w:rsidR="00A755A6" w:rsidRDefault="00A544E8">
            <w:pPr>
              <w:pStyle w:val="BodyText"/>
              <w:widowControl w:val="0"/>
            </w:pPr>
            <w:r>
              <w:rPr>
                <w:rFonts w:eastAsia="Batang"/>
              </w:rPr>
              <w:t>SHA-384</w:t>
            </w:r>
          </w:p>
        </w:tc>
        <w:tc>
          <w:tcPr>
            <w:tcW w:w="3332" w:type="dxa"/>
          </w:tcPr>
          <w:p w14:paraId="1E670F16" w14:textId="77777777" w:rsidR="00A755A6" w:rsidRDefault="00A544E8">
            <w:pPr>
              <w:pStyle w:val="BodyText"/>
              <w:widowControl w:val="0"/>
            </w:pPr>
            <w:r>
              <w:rPr>
                <w:rFonts w:eastAsia="Batang"/>
              </w:rPr>
              <w:t>P-384 [FIPS 186-3] (= secp384r1)</w:t>
            </w:r>
          </w:p>
        </w:tc>
      </w:tr>
      <w:tr w:rsidR="00A755A6" w14:paraId="0A6423D3" w14:textId="77777777">
        <w:trPr>
          <w:trHeight w:val="300"/>
        </w:trPr>
        <w:tc>
          <w:tcPr>
            <w:tcW w:w="3332" w:type="dxa"/>
          </w:tcPr>
          <w:p w14:paraId="76365238" w14:textId="77777777" w:rsidR="00A755A6" w:rsidRDefault="00A544E8">
            <w:pPr>
              <w:pStyle w:val="BodyText"/>
              <w:widowControl w:val="0"/>
            </w:pPr>
            <w:r>
              <w:rPr>
                <w:rFonts w:eastAsia="Batang"/>
              </w:rPr>
              <w:t>256</w:t>
            </w:r>
          </w:p>
        </w:tc>
        <w:tc>
          <w:tcPr>
            <w:tcW w:w="3332" w:type="dxa"/>
          </w:tcPr>
          <w:p w14:paraId="1CFD26E8" w14:textId="77777777" w:rsidR="00A755A6" w:rsidRDefault="00A544E8">
            <w:pPr>
              <w:pStyle w:val="BodyText"/>
              <w:widowControl w:val="0"/>
            </w:pPr>
            <w:r>
              <w:rPr>
                <w:rFonts w:eastAsia="Batang"/>
              </w:rPr>
              <w:t>SHA-256</w:t>
            </w:r>
          </w:p>
        </w:tc>
        <w:tc>
          <w:tcPr>
            <w:tcW w:w="3332" w:type="dxa"/>
          </w:tcPr>
          <w:p w14:paraId="36CA4FCC" w14:textId="77777777" w:rsidR="00A755A6" w:rsidRDefault="00A544E8">
            <w:pPr>
              <w:pStyle w:val="BodyText"/>
              <w:widowControl w:val="0"/>
            </w:pPr>
            <w:r>
              <w:rPr>
                <w:rFonts w:eastAsia="Batang"/>
              </w:rPr>
              <w:t>P-256 [FIPS 186-3] (= secp256r1)</w:t>
            </w:r>
          </w:p>
        </w:tc>
      </w:tr>
    </w:tbl>
    <w:p w14:paraId="3EBEF98B" w14:textId="77777777" w:rsidR="00A755A6" w:rsidRDefault="00A755A6">
      <w:pPr>
        <w:pStyle w:val="BodyText"/>
        <w:rPr>
          <w:b/>
        </w:rPr>
      </w:pPr>
    </w:p>
    <w:p w14:paraId="3F78238F" w14:textId="77777777" w:rsidR="00A755A6" w:rsidRDefault="00A544E8">
      <w:pPr>
        <w:pStyle w:val="BodyText"/>
        <w:rPr>
          <w:b/>
        </w:rPr>
      </w:pPr>
      <w:r>
        <w:rPr>
          <w:b/>
        </w:rPr>
        <w:t>Future extensions:</w:t>
      </w:r>
    </w:p>
    <w:p w14:paraId="7EF90B86" w14:textId="5F528C70" w:rsidR="00A755A6" w:rsidRDefault="00A544E8">
      <w:pPr>
        <w:pStyle w:val="BodyText"/>
        <w:numPr>
          <w:ilvl w:val="0"/>
          <w:numId w:val="26"/>
        </w:numPr>
      </w:pPr>
      <w:r>
        <w:t xml:space="preserve">Requirements on key pair generation and checks for key pair validity will be given by reference to standards. Also, </w:t>
      </w:r>
      <w:r w:rsidR="00713A7F">
        <w:t xml:space="preserve">it is needed to </w:t>
      </w:r>
      <w:r>
        <w:t>check whether there are relevant recommendations in the last version [</w:t>
      </w:r>
      <w:r w:rsidR="008B2EC8">
        <w:t>FIPS-</w:t>
      </w:r>
      <w:r>
        <w:t>186-5].</w:t>
      </w:r>
    </w:p>
    <w:p w14:paraId="333C0712" w14:textId="7CE27ADA" w:rsidR="00A755A6" w:rsidRDefault="00A544E8">
      <w:pPr>
        <w:pStyle w:val="BodyText"/>
        <w:numPr>
          <w:ilvl w:val="0"/>
          <w:numId w:val="26"/>
        </w:numPr>
      </w:pPr>
      <w:r>
        <w:t xml:space="preserve">Currently the only approved curve parameters are the NIST recommended curves. It will be checked whether this needs to be extended with regards to cryptographic recommendations of </w:t>
      </w:r>
      <w:r w:rsidR="0037595E">
        <w:t>other IALA guidelines</w:t>
      </w:r>
      <w:r>
        <w:t xml:space="preserve"> (e.g., BSI and </w:t>
      </w:r>
      <w:proofErr w:type="spellStart"/>
      <w:r>
        <w:t>brainpool</w:t>
      </w:r>
      <w:proofErr w:type="spellEnd"/>
      <w:r>
        <w:t xml:space="preserve"> curves). Also, if a curve is found to be weak in the future it will be good to have an alternative curve per key size already approved.</w:t>
      </w:r>
    </w:p>
    <w:p w14:paraId="20E80CE4" w14:textId="77777777" w:rsidR="00A755A6" w:rsidRDefault="00A544E8">
      <w:pPr>
        <w:pStyle w:val="BodyText"/>
        <w:numPr>
          <w:ilvl w:val="0"/>
          <w:numId w:val="26"/>
        </w:numPr>
      </w:pPr>
      <w:r>
        <w:t>We will also consider matters of crypto agility.</w:t>
      </w:r>
    </w:p>
    <w:p w14:paraId="01434805" w14:textId="364D6248" w:rsidR="00A755A6" w:rsidRDefault="00A544E8">
      <w:pPr>
        <w:pStyle w:val="Heading2"/>
        <w:numPr>
          <w:ilvl w:val="0"/>
          <w:numId w:val="0"/>
        </w:numPr>
      </w:pPr>
      <w:r>
        <w:t>5.4.</w:t>
      </w:r>
      <w:r>
        <w:tab/>
      </w:r>
      <w:r w:rsidR="007A3014">
        <w:t>C</w:t>
      </w:r>
      <w:r>
        <w:t xml:space="preserve">ertificate Format </w:t>
      </w:r>
    </w:p>
    <w:p w14:paraId="0D2E9C58" w14:textId="77777777" w:rsidR="00A755A6" w:rsidRDefault="00A755A6">
      <w:pPr>
        <w:pStyle w:val="Heading2separationline"/>
      </w:pPr>
    </w:p>
    <w:p w14:paraId="50309C1C" w14:textId="54568D0A" w:rsidR="00A755A6" w:rsidRDefault="009F0ED5">
      <w:pPr>
        <w:pStyle w:val="BodyText"/>
        <w:rPr>
          <w:rStyle w:val="None"/>
        </w:rPr>
      </w:pPr>
      <w:r>
        <w:lastRenderedPageBreak/>
        <w:t>T</w:t>
      </w:r>
      <w:r w:rsidR="005B338E">
        <w:t>he</w:t>
      </w:r>
      <w:r w:rsidR="00A544E8">
        <w:t xml:space="preserve"> format of the MCP ID certificates</w:t>
      </w:r>
      <w:r w:rsidR="005B338E">
        <w:t xml:space="preserve"> is as follows</w:t>
      </w:r>
      <w:r w:rsidR="00A544E8">
        <w:t>. The format is based on the X.509 standard [2]. The standard information</w:t>
      </w:r>
      <w:r w:rsidR="00A544E8">
        <w:rPr>
          <w:rStyle w:val="None"/>
        </w:rPr>
        <w:t xml:space="preserve"> present in an X.509 certificate includes:</w:t>
      </w:r>
    </w:p>
    <w:p w14:paraId="73E1AFBA" w14:textId="77777777" w:rsidR="00A755A6" w:rsidRDefault="00A544E8">
      <w:pPr>
        <w:pStyle w:val="BodyText"/>
        <w:numPr>
          <w:ilvl w:val="0"/>
          <w:numId w:val="27"/>
        </w:numPr>
      </w:pPr>
      <w:r>
        <w:rPr>
          <w:rStyle w:val="None"/>
          <w:b/>
          <w:bCs/>
        </w:rPr>
        <w:t>Version</w:t>
      </w:r>
      <w:r>
        <w:rPr>
          <w:rStyle w:val="None"/>
        </w:rPr>
        <w:t xml:space="preserve"> – which X.509 version applies to the certificate (which indicates what data the certificate must include).</w:t>
      </w:r>
    </w:p>
    <w:p w14:paraId="341F7B17" w14:textId="77777777" w:rsidR="00A755A6" w:rsidRDefault="00A544E8">
      <w:pPr>
        <w:pStyle w:val="BodyText"/>
        <w:numPr>
          <w:ilvl w:val="0"/>
          <w:numId w:val="27"/>
        </w:numPr>
      </w:pPr>
      <w:r>
        <w:rPr>
          <w:rStyle w:val="None"/>
          <w:b/>
          <w:bCs/>
        </w:rPr>
        <w:t>Serial number</w:t>
      </w:r>
      <w:r>
        <w:rPr>
          <w:rStyle w:val="None"/>
        </w:rPr>
        <w:t xml:space="preserve"> – A unique assigned serial number that distinguishes it from other certificates.</w:t>
      </w:r>
    </w:p>
    <w:p w14:paraId="36C1F966" w14:textId="77777777" w:rsidR="00A755A6" w:rsidRDefault="00A544E8">
      <w:pPr>
        <w:pStyle w:val="BodyText"/>
        <w:numPr>
          <w:ilvl w:val="0"/>
          <w:numId w:val="27"/>
        </w:numPr>
      </w:pPr>
      <w:r>
        <w:rPr>
          <w:rStyle w:val="None"/>
          <w:b/>
          <w:bCs/>
        </w:rPr>
        <w:t>Algorithm information</w:t>
      </w:r>
      <w:r>
        <w:rPr>
          <w:rStyle w:val="None"/>
        </w:rPr>
        <w:t xml:space="preserve"> – the algorithm used to sign the certificate.</w:t>
      </w:r>
    </w:p>
    <w:p w14:paraId="4A8981F0" w14:textId="77777777" w:rsidR="00A755A6" w:rsidRDefault="00A544E8">
      <w:pPr>
        <w:pStyle w:val="BodyText"/>
        <w:numPr>
          <w:ilvl w:val="0"/>
          <w:numId w:val="27"/>
        </w:numPr>
      </w:pPr>
      <w:r>
        <w:rPr>
          <w:rStyle w:val="None"/>
          <w:b/>
          <w:bCs/>
        </w:rPr>
        <w:t xml:space="preserve">Issuer distinguished name </w:t>
      </w:r>
      <w:r>
        <w:rPr>
          <w:rStyle w:val="None"/>
        </w:rPr>
        <w:t>– the name of the entity issuing the certificate (MCP).</w:t>
      </w:r>
    </w:p>
    <w:p w14:paraId="184AC3C2" w14:textId="77777777" w:rsidR="00A755A6" w:rsidRDefault="00A544E8">
      <w:pPr>
        <w:pStyle w:val="BodyText"/>
        <w:numPr>
          <w:ilvl w:val="0"/>
          <w:numId w:val="27"/>
        </w:numPr>
      </w:pPr>
      <w:r>
        <w:rPr>
          <w:rStyle w:val="None"/>
          <w:b/>
          <w:bCs/>
        </w:rPr>
        <w:t>Validity period of the certificate</w:t>
      </w:r>
      <w:r>
        <w:rPr>
          <w:rStyle w:val="None"/>
        </w:rPr>
        <w:t xml:space="preserve"> – start/end date and time.</w:t>
      </w:r>
    </w:p>
    <w:p w14:paraId="0744AEB7" w14:textId="77777777" w:rsidR="00A755A6" w:rsidRDefault="00A544E8">
      <w:pPr>
        <w:pStyle w:val="BodyText"/>
        <w:numPr>
          <w:ilvl w:val="0"/>
          <w:numId w:val="27"/>
        </w:numPr>
      </w:pPr>
      <w:r>
        <w:rPr>
          <w:rStyle w:val="None"/>
          <w:b/>
          <w:bCs/>
        </w:rPr>
        <w:t>Subject distinguished name</w:t>
      </w:r>
      <w:r>
        <w:rPr>
          <w:rStyle w:val="None"/>
        </w:rPr>
        <w:t xml:space="preserve"> – the name of the identity the certificate is issued to.</w:t>
      </w:r>
    </w:p>
    <w:p w14:paraId="70EF4FA9" w14:textId="77777777" w:rsidR="00A755A6" w:rsidRDefault="00A544E8">
      <w:pPr>
        <w:pStyle w:val="BodyText"/>
        <w:numPr>
          <w:ilvl w:val="0"/>
          <w:numId w:val="27"/>
        </w:numPr>
      </w:pPr>
      <w:r>
        <w:rPr>
          <w:rStyle w:val="None"/>
          <w:b/>
          <w:bCs/>
        </w:rPr>
        <w:t>Subject public key information</w:t>
      </w:r>
      <w:r>
        <w:rPr>
          <w:rStyle w:val="None"/>
        </w:rPr>
        <w:t xml:space="preserve"> – the public key associated with the identity.</w:t>
      </w:r>
    </w:p>
    <w:p w14:paraId="27CFF48A" w14:textId="178FF90E" w:rsidR="00A755A6" w:rsidRDefault="00A544E8">
      <w:pPr>
        <w:pStyle w:val="BodyText"/>
        <w:rPr>
          <w:rStyle w:val="None"/>
        </w:rPr>
      </w:pPr>
      <w:r>
        <w:rPr>
          <w:rStyle w:val="None"/>
        </w:rPr>
        <w:t xml:space="preserve">The Subject distinguished name field </w:t>
      </w:r>
      <w:r w:rsidR="00BF7A93">
        <w:rPr>
          <w:rStyle w:val="None"/>
        </w:rPr>
        <w:t xml:space="preserve">should </w:t>
      </w:r>
      <w:r w:rsidR="00713A7F">
        <w:rPr>
          <w:rStyle w:val="None"/>
        </w:rPr>
        <w:t>consist of</w:t>
      </w:r>
      <w:r>
        <w:rPr>
          <w:rStyle w:val="None"/>
        </w:rPr>
        <w:t xml:space="preserve"> </w:t>
      </w:r>
      <w:r w:rsidR="009F7E87">
        <w:rPr>
          <w:rStyle w:val="None"/>
        </w:rPr>
        <w:t xml:space="preserve">at least </w:t>
      </w:r>
      <w:r>
        <w:rPr>
          <w:rStyle w:val="None"/>
        </w:rPr>
        <w:t>of the following items:</w:t>
      </w:r>
    </w:p>
    <w:tbl>
      <w:tblPr>
        <w:tblW w:w="9774" w:type="dxa"/>
        <w:tblInd w:w="-28" w:type="dxa"/>
        <w:tblLayout w:type="fixed"/>
        <w:tblCellMar>
          <w:top w:w="80" w:type="dxa"/>
          <w:left w:w="80" w:type="dxa"/>
          <w:bottom w:w="80" w:type="dxa"/>
          <w:right w:w="80" w:type="dxa"/>
        </w:tblCellMar>
        <w:tblLook w:val="04A0" w:firstRow="1" w:lastRow="0" w:firstColumn="1" w:lastColumn="0" w:noHBand="0" w:noVBand="1"/>
      </w:tblPr>
      <w:tblGrid>
        <w:gridCol w:w="1601"/>
        <w:gridCol w:w="1254"/>
        <w:gridCol w:w="1318"/>
        <w:gridCol w:w="1321"/>
        <w:gridCol w:w="1341"/>
        <w:gridCol w:w="1412"/>
        <w:gridCol w:w="1527"/>
      </w:tblGrid>
      <w:tr w:rsidR="00A755A6" w14:paraId="20565D96" w14:textId="77777777" w:rsidTr="005961F0">
        <w:trPr>
          <w:trHeight w:val="218"/>
        </w:trPr>
        <w:tc>
          <w:tcPr>
            <w:tcW w:w="1601" w:type="dxa"/>
            <w:tcBorders>
              <w:top w:val="single" w:sz="2" w:space="0" w:color="000000"/>
              <w:left w:val="single" w:sz="2" w:space="0" w:color="000000"/>
              <w:bottom w:val="single" w:sz="2" w:space="0" w:color="000000"/>
              <w:right w:val="single" w:sz="2" w:space="0" w:color="000000"/>
            </w:tcBorders>
            <w:shd w:val="clear" w:color="auto" w:fill="auto"/>
          </w:tcPr>
          <w:p w14:paraId="6FE52C92" w14:textId="77777777" w:rsidR="00A755A6" w:rsidRDefault="00A544E8">
            <w:pPr>
              <w:pStyle w:val="TableContents"/>
            </w:pPr>
            <w:r>
              <w:rPr>
                <w:rStyle w:val="None"/>
                <w:rFonts w:eastAsia="Arial Unicode MS"/>
                <w:b/>
                <w:bCs/>
                <w:sz w:val="20"/>
                <w:lang w:val="da-DK" w:eastAsia="da-DK"/>
              </w:rPr>
              <w:t>Field</w:t>
            </w:r>
          </w:p>
        </w:tc>
        <w:tc>
          <w:tcPr>
            <w:tcW w:w="1254" w:type="dxa"/>
            <w:tcBorders>
              <w:top w:val="single" w:sz="2" w:space="0" w:color="000000"/>
              <w:left w:val="single" w:sz="2" w:space="0" w:color="000000"/>
              <w:bottom w:val="single" w:sz="2" w:space="0" w:color="000000"/>
              <w:right w:val="single" w:sz="2" w:space="0" w:color="000000"/>
            </w:tcBorders>
            <w:shd w:val="clear" w:color="auto" w:fill="auto"/>
          </w:tcPr>
          <w:p w14:paraId="45EBC018" w14:textId="77777777" w:rsidR="00A755A6" w:rsidRDefault="00A544E8">
            <w:pPr>
              <w:pStyle w:val="TableContents"/>
            </w:pPr>
            <w:r>
              <w:rPr>
                <w:rStyle w:val="None"/>
                <w:rFonts w:eastAsia="Arial Unicode MS"/>
                <w:b/>
                <w:bCs/>
                <w:sz w:val="20"/>
                <w:lang w:val="da-DK" w:eastAsia="da-DK"/>
              </w:rPr>
              <w:t>User</w:t>
            </w:r>
          </w:p>
        </w:tc>
        <w:tc>
          <w:tcPr>
            <w:tcW w:w="1318" w:type="dxa"/>
            <w:tcBorders>
              <w:top w:val="single" w:sz="2" w:space="0" w:color="000000"/>
              <w:left w:val="single" w:sz="2" w:space="0" w:color="000000"/>
              <w:bottom w:val="single" w:sz="2" w:space="0" w:color="000000"/>
              <w:right w:val="single" w:sz="2" w:space="0" w:color="000000"/>
            </w:tcBorders>
            <w:shd w:val="clear" w:color="auto" w:fill="auto"/>
          </w:tcPr>
          <w:p w14:paraId="003537A8" w14:textId="77777777" w:rsidR="00A755A6" w:rsidRDefault="00A544E8">
            <w:pPr>
              <w:pStyle w:val="TableContents"/>
            </w:pPr>
            <w:r>
              <w:rPr>
                <w:rStyle w:val="None"/>
                <w:rFonts w:eastAsia="Arial Unicode MS"/>
                <w:b/>
                <w:bCs/>
                <w:sz w:val="20"/>
                <w:lang w:val="da-DK" w:eastAsia="da-DK"/>
              </w:rPr>
              <w:t>Vessel</w:t>
            </w:r>
          </w:p>
        </w:tc>
        <w:tc>
          <w:tcPr>
            <w:tcW w:w="1321" w:type="dxa"/>
            <w:tcBorders>
              <w:top w:val="single" w:sz="2" w:space="0" w:color="000000"/>
              <w:left w:val="single" w:sz="2" w:space="0" w:color="000000"/>
              <w:bottom w:val="single" w:sz="2" w:space="0" w:color="000000"/>
              <w:right w:val="single" w:sz="2" w:space="0" w:color="000000"/>
            </w:tcBorders>
            <w:shd w:val="clear" w:color="auto" w:fill="auto"/>
          </w:tcPr>
          <w:p w14:paraId="14A4E0D4" w14:textId="77777777" w:rsidR="00A755A6" w:rsidRDefault="00A544E8">
            <w:pPr>
              <w:pStyle w:val="TableContents"/>
            </w:pPr>
            <w:r>
              <w:rPr>
                <w:rStyle w:val="None"/>
                <w:rFonts w:eastAsia="Arial Unicode MS"/>
                <w:b/>
                <w:bCs/>
                <w:sz w:val="20"/>
                <w:lang w:val="da-DK" w:eastAsia="da-DK"/>
              </w:rPr>
              <w:t>Device</w:t>
            </w:r>
          </w:p>
        </w:tc>
        <w:tc>
          <w:tcPr>
            <w:tcW w:w="1341" w:type="dxa"/>
            <w:tcBorders>
              <w:top w:val="single" w:sz="2" w:space="0" w:color="000000"/>
              <w:left w:val="single" w:sz="2" w:space="0" w:color="000000"/>
              <w:bottom w:val="single" w:sz="2" w:space="0" w:color="000000"/>
              <w:right w:val="single" w:sz="2" w:space="0" w:color="000000"/>
            </w:tcBorders>
            <w:shd w:val="clear" w:color="auto" w:fill="auto"/>
          </w:tcPr>
          <w:p w14:paraId="1451F2B9" w14:textId="77777777" w:rsidR="00A755A6" w:rsidRDefault="00A544E8">
            <w:pPr>
              <w:pStyle w:val="TableContents"/>
            </w:pPr>
            <w:r>
              <w:rPr>
                <w:rStyle w:val="None"/>
                <w:rFonts w:eastAsia="Arial Unicode MS"/>
                <w:b/>
                <w:bCs/>
                <w:sz w:val="20"/>
                <w:lang w:val="da-DK" w:eastAsia="da-DK"/>
              </w:rPr>
              <w:t>Service</w:t>
            </w:r>
          </w:p>
        </w:tc>
        <w:tc>
          <w:tcPr>
            <w:tcW w:w="1412" w:type="dxa"/>
            <w:tcBorders>
              <w:top w:val="single" w:sz="2" w:space="0" w:color="000000"/>
              <w:left w:val="single" w:sz="2" w:space="0" w:color="000000"/>
              <w:bottom w:val="single" w:sz="2" w:space="0" w:color="000000"/>
              <w:right w:val="single" w:sz="2" w:space="0" w:color="000000"/>
            </w:tcBorders>
            <w:shd w:val="clear" w:color="auto" w:fill="auto"/>
          </w:tcPr>
          <w:p w14:paraId="26D94C8D" w14:textId="176D9625" w:rsidR="00A755A6" w:rsidRDefault="00460E23">
            <w:pPr>
              <w:pStyle w:val="TableContents"/>
            </w:pPr>
            <w:r>
              <w:rPr>
                <w:rStyle w:val="None"/>
                <w:rFonts w:eastAsia="Arial Unicode MS"/>
                <w:b/>
                <w:bCs/>
                <w:sz w:val="20"/>
                <w:lang w:val="da-DK" w:eastAsia="da-DK"/>
              </w:rPr>
              <w:t>AtoN</w:t>
            </w:r>
          </w:p>
        </w:tc>
        <w:tc>
          <w:tcPr>
            <w:tcW w:w="1527" w:type="dxa"/>
            <w:tcBorders>
              <w:top w:val="single" w:sz="2" w:space="0" w:color="000000"/>
              <w:left w:val="single" w:sz="2" w:space="0" w:color="000000"/>
              <w:bottom w:val="single" w:sz="2" w:space="0" w:color="000000"/>
              <w:right w:val="single" w:sz="2" w:space="0" w:color="000000"/>
            </w:tcBorders>
            <w:shd w:val="clear" w:color="auto" w:fill="auto"/>
          </w:tcPr>
          <w:p w14:paraId="795A82BC" w14:textId="77777777" w:rsidR="00A755A6" w:rsidRDefault="00A544E8">
            <w:pPr>
              <w:pStyle w:val="TableContents"/>
            </w:pPr>
            <w:r>
              <w:rPr>
                <w:rStyle w:val="None"/>
                <w:rFonts w:eastAsia="Arial Unicode MS"/>
                <w:b/>
                <w:bCs/>
                <w:sz w:val="20"/>
                <w:lang w:val="da-DK" w:eastAsia="da-DK"/>
              </w:rPr>
              <w:t>Organization</w:t>
            </w:r>
          </w:p>
        </w:tc>
      </w:tr>
      <w:tr w:rsidR="009F7E87" w14:paraId="762288D2" w14:textId="77777777" w:rsidTr="00C140AB">
        <w:trPr>
          <w:trHeight w:val="534"/>
        </w:trPr>
        <w:tc>
          <w:tcPr>
            <w:tcW w:w="1601" w:type="dxa"/>
            <w:tcBorders>
              <w:top w:val="single" w:sz="2" w:space="0" w:color="000000"/>
              <w:left w:val="single" w:sz="2" w:space="0" w:color="000000"/>
              <w:bottom w:val="single" w:sz="2" w:space="0" w:color="000000"/>
              <w:right w:val="single" w:sz="2" w:space="0" w:color="000000"/>
            </w:tcBorders>
            <w:shd w:val="clear" w:color="auto" w:fill="auto"/>
          </w:tcPr>
          <w:p w14:paraId="20A7D324" w14:textId="22BF04A9" w:rsidR="009F7E87" w:rsidRDefault="009F7E87">
            <w:pPr>
              <w:pStyle w:val="TableContents"/>
              <w:rPr>
                <w:rStyle w:val="None"/>
                <w:rFonts w:eastAsia="Arial Unicode MS"/>
                <w:sz w:val="20"/>
                <w:lang w:val="da-DK" w:eastAsia="da-DK"/>
              </w:rPr>
            </w:pPr>
            <w:r>
              <w:rPr>
                <w:rStyle w:val="None"/>
                <w:rFonts w:eastAsia="Arial Unicode MS"/>
                <w:sz w:val="20"/>
                <w:lang w:val="da-DK" w:eastAsia="da-DK"/>
              </w:rPr>
              <w:t>MCP-TYPE</w:t>
            </w:r>
          </w:p>
        </w:tc>
        <w:tc>
          <w:tcPr>
            <w:tcW w:w="1254" w:type="dxa"/>
            <w:tcBorders>
              <w:top w:val="single" w:sz="2" w:space="0" w:color="000000"/>
              <w:left w:val="single" w:sz="2" w:space="0" w:color="000000"/>
              <w:bottom w:val="single" w:sz="2" w:space="0" w:color="000000"/>
              <w:right w:val="single" w:sz="2" w:space="0" w:color="000000"/>
            </w:tcBorders>
            <w:shd w:val="clear" w:color="auto" w:fill="auto"/>
          </w:tcPr>
          <w:p w14:paraId="615BD4C2" w14:textId="49D14A8B" w:rsidR="009F7E87" w:rsidRPr="00C140AB" w:rsidRDefault="009F7E87">
            <w:pPr>
              <w:pStyle w:val="TableContents"/>
              <w:rPr>
                <w:rStyle w:val="None"/>
                <w:rFonts w:eastAsia="Arial Unicode MS"/>
                <w:szCs w:val="18"/>
                <w:lang w:val="da-DK" w:eastAsia="da-DK"/>
              </w:rPr>
            </w:pPr>
            <w:r w:rsidRPr="00C140AB">
              <w:rPr>
                <w:rFonts w:ascii="Menlo" w:hAnsi="Menlo" w:cs="Menlo"/>
                <w:szCs w:val="18"/>
                <w:lang w:val="fr-FR"/>
              </w:rPr>
              <w:t>"</w:t>
            </w:r>
            <w:proofErr w:type="spellStart"/>
            <w:r w:rsidRPr="00C140AB">
              <w:rPr>
                <w:rFonts w:ascii="Menlo" w:hAnsi="Menlo" w:cs="Menlo"/>
                <w:szCs w:val="18"/>
                <w:lang w:val="fr-FR"/>
              </w:rPr>
              <w:t>entity</w:t>
            </w:r>
            <w:proofErr w:type="spellEnd"/>
            <w:r w:rsidRPr="00C140AB">
              <w:rPr>
                <w:rFonts w:ascii="Menlo" w:hAnsi="Menlo" w:cs="Menlo"/>
                <w:szCs w:val="18"/>
                <w:lang w:val="fr-FR"/>
              </w:rPr>
              <w:t>"</w:t>
            </w:r>
          </w:p>
        </w:tc>
        <w:tc>
          <w:tcPr>
            <w:tcW w:w="1318" w:type="dxa"/>
            <w:tcBorders>
              <w:top w:val="single" w:sz="2" w:space="0" w:color="000000"/>
              <w:left w:val="single" w:sz="2" w:space="0" w:color="000000"/>
              <w:bottom w:val="single" w:sz="2" w:space="0" w:color="000000"/>
              <w:right w:val="single" w:sz="2" w:space="0" w:color="000000"/>
            </w:tcBorders>
            <w:shd w:val="clear" w:color="auto" w:fill="auto"/>
          </w:tcPr>
          <w:p w14:paraId="1AFDF7A9" w14:textId="01DAE98C" w:rsidR="009F7E87" w:rsidRDefault="009F7E87">
            <w:pPr>
              <w:pStyle w:val="TableContents"/>
              <w:rPr>
                <w:rStyle w:val="None"/>
                <w:rFonts w:eastAsia="Arial Unicode MS"/>
                <w:sz w:val="20"/>
                <w:lang w:val="da-DK" w:eastAsia="da-DK"/>
              </w:rPr>
            </w:pPr>
            <w:r w:rsidRPr="002A78AB">
              <w:rPr>
                <w:rFonts w:ascii="Menlo" w:hAnsi="Menlo" w:cs="Menlo"/>
                <w:szCs w:val="18"/>
                <w:lang w:val="fr-FR"/>
              </w:rPr>
              <w:t>"</w:t>
            </w:r>
            <w:proofErr w:type="spellStart"/>
            <w:r w:rsidRPr="002A78AB">
              <w:rPr>
                <w:rFonts w:ascii="Menlo" w:hAnsi="Menlo" w:cs="Menlo"/>
                <w:szCs w:val="18"/>
                <w:lang w:val="fr-FR"/>
              </w:rPr>
              <w:t>entity</w:t>
            </w:r>
            <w:proofErr w:type="spellEnd"/>
            <w:r w:rsidRPr="002A78AB">
              <w:rPr>
                <w:rFonts w:ascii="Menlo" w:hAnsi="Menlo" w:cs="Menlo"/>
                <w:szCs w:val="18"/>
                <w:lang w:val="fr-FR"/>
              </w:rPr>
              <w:t>"</w:t>
            </w:r>
          </w:p>
        </w:tc>
        <w:tc>
          <w:tcPr>
            <w:tcW w:w="1321" w:type="dxa"/>
            <w:tcBorders>
              <w:top w:val="single" w:sz="2" w:space="0" w:color="000000"/>
              <w:left w:val="single" w:sz="2" w:space="0" w:color="000000"/>
              <w:bottom w:val="single" w:sz="2" w:space="0" w:color="000000"/>
              <w:right w:val="single" w:sz="2" w:space="0" w:color="000000"/>
            </w:tcBorders>
            <w:shd w:val="clear" w:color="auto" w:fill="auto"/>
          </w:tcPr>
          <w:p w14:paraId="1C12D86D" w14:textId="5FDEEC61" w:rsidR="009F7E87" w:rsidRDefault="009F7E87">
            <w:pPr>
              <w:pStyle w:val="TableContents"/>
              <w:rPr>
                <w:rStyle w:val="None"/>
                <w:rFonts w:eastAsia="Arial Unicode MS"/>
                <w:sz w:val="20"/>
                <w:lang w:val="da-DK" w:eastAsia="da-DK"/>
              </w:rPr>
            </w:pPr>
            <w:r w:rsidRPr="002A78AB">
              <w:rPr>
                <w:rFonts w:ascii="Menlo" w:hAnsi="Menlo" w:cs="Menlo"/>
                <w:szCs w:val="18"/>
                <w:lang w:val="fr-FR"/>
              </w:rPr>
              <w:t>"</w:t>
            </w:r>
            <w:proofErr w:type="spellStart"/>
            <w:r w:rsidRPr="002A78AB">
              <w:rPr>
                <w:rFonts w:ascii="Menlo" w:hAnsi="Menlo" w:cs="Menlo"/>
                <w:szCs w:val="18"/>
                <w:lang w:val="fr-FR"/>
              </w:rPr>
              <w:t>entity</w:t>
            </w:r>
            <w:proofErr w:type="spellEnd"/>
            <w:r w:rsidRPr="002A78AB">
              <w:rPr>
                <w:rFonts w:ascii="Menlo" w:hAnsi="Menlo" w:cs="Menlo"/>
                <w:szCs w:val="18"/>
                <w:lang w:val="fr-FR"/>
              </w:rPr>
              <w:t>"</w:t>
            </w:r>
          </w:p>
        </w:tc>
        <w:tc>
          <w:tcPr>
            <w:tcW w:w="1341" w:type="dxa"/>
            <w:tcBorders>
              <w:top w:val="single" w:sz="2" w:space="0" w:color="000000"/>
              <w:left w:val="single" w:sz="2" w:space="0" w:color="000000"/>
              <w:bottom w:val="single" w:sz="2" w:space="0" w:color="000000"/>
              <w:right w:val="single" w:sz="2" w:space="0" w:color="000000"/>
            </w:tcBorders>
            <w:shd w:val="clear" w:color="auto" w:fill="auto"/>
          </w:tcPr>
          <w:p w14:paraId="1A0592C2" w14:textId="35A74DEE" w:rsidR="009F7E87" w:rsidRDefault="009F7E87">
            <w:pPr>
              <w:pStyle w:val="TableContents"/>
              <w:rPr>
                <w:rStyle w:val="None"/>
                <w:rFonts w:eastAsia="Arial Unicode MS"/>
                <w:sz w:val="20"/>
                <w:lang w:val="da-DK" w:eastAsia="da-DK"/>
              </w:rPr>
            </w:pPr>
            <w:r w:rsidRPr="002A78AB">
              <w:rPr>
                <w:rFonts w:ascii="Menlo" w:hAnsi="Menlo" w:cs="Menlo"/>
                <w:szCs w:val="18"/>
                <w:lang w:val="fr-FR"/>
              </w:rPr>
              <w:t>"</w:t>
            </w:r>
            <w:proofErr w:type="spellStart"/>
            <w:r w:rsidRPr="002A78AB">
              <w:rPr>
                <w:rFonts w:ascii="Menlo" w:hAnsi="Menlo" w:cs="Menlo"/>
                <w:szCs w:val="18"/>
                <w:lang w:val="fr-FR"/>
              </w:rPr>
              <w:t>entity</w:t>
            </w:r>
            <w:proofErr w:type="spellEnd"/>
            <w:r w:rsidRPr="002A78AB">
              <w:rPr>
                <w:rFonts w:ascii="Menlo" w:hAnsi="Menlo" w:cs="Menlo"/>
                <w:szCs w:val="18"/>
                <w:lang w:val="fr-FR"/>
              </w:rPr>
              <w:t>"</w:t>
            </w:r>
          </w:p>
        </w:tc>
        <w:tc>
          <w:tcPr>
            <w:tcW w:w="1412" w:type="dxa"/>
            <w:tcBorders>
              <w:top w:val="single" w:sz="2" w:space="0" w:color="000000"/>
              <w:left w:val="single" w:sz="2" w:space="0" w:color="000000"/>
              <w:bottom w:val="single" w:sz="2" w:space="0" w:color="000000"/>
              <w:right w:val="single" w:sz="2" w:space="0" w:color="000000"/>
            </w:tcBorders>
            <w:shd w:val="clear" w:color="auto" w:fill="auto"/>
          </w:tcPr>
          <w:p w14:paraId="62DBE90D" w14:textId="182F5CBB" w:rsidR="009F7E87" w:rsidRDefault="009F7E87">
            <w:pPr>
              <w:pStyle w:val="TableContents"/>
              <w:rPr>
                <w:rStyle w:val="None"/>
                <w:rFonts w:eastAsia="Arial Unicode MS"/>
                <w:sz w:val="20"/>
                <w:lang w:val="da-DK" w:eastAsia="da-DK"/>
              </w:rPr>
            </w:pPr>
            <w:r w:rsidRPr="002A78AB">
              <w:rPr>
                <w:rFonts w:ascii="Menlo" w:hAnsi="Menlo" w:cs="Menlo"/>
                <w:szCs w:val="18"/>
                <w:lang w:val="fr-FR"/>
              </w:rPr>
              <w:t>"</w:t>
            </w:r>
            <w:proofErr w:type="spellStart"/>
            <w:r w:rsidRPr="002A78AB">
              <w:rPr>
                <w:rFonts w:ascii="Menlo" w:hAnsi="Menlo" w:cs="Menlo"/>
                <w:szCs w:val="18"/>
                <w:lang w:val="fr-FR"/>
              </w:rPr>
              <w:t>entity</w:t>
            </w:r>
            <w:proofErr w:type="spellEnd"/>
            <w:r w:rsidRPr="002A78AB">
              <w:rPr>
                <w:rFonts w:ascii="Menlo" w:hAnsi="Menlo" w:cs="Menlo"/>
                <w:szCs w:val="18"/>
                <w:lang w:val="fr-FR"/>
              </w:rPr>
              <w:t>"</w:t>
            </w:r>
          </w:p>
        </w:tc>
        <w:tc>
          <w:tcPr>
            <w:tcW w:w="1527" w:type="dxa"/>
            <w:tcBorders>
              <w:top w:val="single" w:sz="2" w:space="0" w:color="000000"/>
              <w:left w:val="single" w:sz="2" w:space="0" w:color="000000"/>
              <w:bottom w:val="single" w:sz="2" w:space="0" w:color="000000"/>
              <w:right w:val="single" w:sz="2" w:space="0" w:color="000000"/>
            </w:tcBorders>
            <w:shd w:val="clear" w:color="auto" w:fill="auto"/>
          </w:tcPr>
          <w:p w14:paraId="298889FD" w14:textId="3BE027D0" w:rsidR="009F7E87" w:rsidRDefault="009F7E87">
            <w:pPr>
              <w:pStyle w:val="TableContents"/>
              <w:rPr>
                <w:rStyle w:val="None"/>
                <w:rFonts w:eastAsia="Arial Unicode MS"/>
                <w:sz w:val="20"/>
                <w:lang w:val="da-DK" w:eastAsia="da-DK"/>
              </w:rPr>
            </w:pPr>
            <w:r w:rsidRPr="002A78AB">
              <w:rPr>
                <w:rFonts w:ascii="Menlo" w:hAnsi="Menlo" w:cs="Menlo"/>
                <w:szCs w:val="18"/>
                <w:lang w:val="fr-FR"/>
              </w:rPr>
              <w:t>"</w:t>
            </w:r>
            <w:proofErr w:type="spellStart"/>
            <w:r w:rsidRPr="002A78AB">
              <w:rPr>
                <w:rFonts w:ascii="Menlo" w:hAnsi="Menlo" w:cs="Menlo"/>
                <w:szCs w:val="18"/>
                <w:lang w:val="fr-FR"/>
              </w:rPr>
              <w:t>entity</w:t>
            </w:r>
            <w:proofErr w:type="spellEnd"/>
            <w:r w:rsidRPr="002A78AB">
              <w:rPr>
                <w:rFonts w:ascii="Menlo" w:hAnsi="Menlo" w:cs="Menlo"/>
                <w:szCs w:val="18"/>
                <w:lang w:val="fr-FR"/>
              </w:rPr>
              <w:t>"</w:t>
            </w:r>
          </w:p>
        </w:tc>
      </w:tr>
      <w:tr w:rsidR="00A755A6" w14:paraId="7A2E68FB" w14:textId="77777777" w:rsidTr="005961F0">
        <w:trPr>
          <w:trHeight w:val="658"/>
        </w:trPr>
        <w:tc>
          <w:tcPr>
            <w:tcW w:w="1601" w:type="dxa"/>
            <w:tcBorders>
              <w:top w:val="single" w:sz="2" w:space="0" w:color="000000"/>
              <w:left w:val="single" w:sz="2" w:space="0" w:color="000000"/>
              <w:bottom w:val="single" w:sz="2" w:space="0" w:color="000000"/>
              <w:right w:val="single" w:sz="2" w:space="0" w:color="000000"/>
            </w:tcBorders>
            <w:shd w:val="clear" w:color="auto" w:fill="auto"/>
          </w:tcPr>
          <w:p w14:paraId="2C50FD90" w14:textId="77777777" w:rsidR="00A755A6" w:rsidRDefault="00A544E8">
            <w:pPr>
              <w:pStyle w:val="TableContents"/>
            </w:pPr>
            <w:r>
              <w:rPr>
                <w:rStyle w:val="None"/>
                <w:rFonts w:eastAsia="Arial Unicode MS"/>
                <w:sz w:val="20"/>
                <w:lang w:val="da-DK" w:eastAsia="da-DK"/>
              </w:rPr>
              <w:t>CN (CommonName)</w:t>
            </w:r>
          </w:p>
        </w:tc>
        <w:tc>
          <w:tcPr>
            <w:tcW w:w="1254" w:type="dxa"/>
            <w:tcBorders>
              <w:top w:val="single" w:sz="2" w:space="0" w:color="000000"/>
              <w:left w:val="single" w:sz="2" w:space="0" w:color="000000"/>
              <w:bottom w:val="single" w:sz="2" w:space="0" w:color="000000"/>
              <w:right w:val="single" w:sz="2" w:space="0" w:color="000000"/>
            </w:tcBorders>
            <w:shd w:val="clear" w:color="auto" w:fill="auto"/>
          </w:tcPr>
          <w:p w14:paraId="3A1C4E63" w14:textId="77777777" w:rsidR="00A755A6" w:rsidRDefault="00A544E8">
            <w:pPr>
              <w:pStyle w:val="TableContents"/>
            </w:pPr>
            <w:r>
              <w:rPr>
                <w:rStyle w:val="None"/>
                <w:rFonts w:eastAsia="Arial Unicode MS"/>
                <w:sz w:val="20"/>
                <w:lang w:val="da-DK" w:eastAsia="da-DK"/>
              </w:rPr>
              <w:t>Full name</w:t>
            </w:r>
          </w:p>
        </w:tc>
        <w:tc>
          <w:tcPr>
            <w:tcW w:w="1318" w:type="dxa"/>
            <w:tcBorders>
              <w:top w:val="single" w:sz="2" w:space="0" w:color="000000"/>
              <w:left w:val="single" w:sz="2" w:space="0" w:color="000000"/>
              <w:bottom w:val="single" w:sz="2" w:space="0" w:color="000000"/>
              <w:right w:val="single" w:sz="2" w:space="0" w:color="000000"/>
            </w:tcBorders>
            <w:shd w:val="clear" w:color="auto" w:fill="auto"/>
          </w:tcPr>
          <w:p w14:paraId="6AF7F3F8" w14:textId="77777777" w:rsidR="00A755A6" w:rsidRDefault="00A544E8">
            <w:pPr>
              <w:pStyle w:val="TableContents"/>
            </w:pPr>
            <w:r>
              <w:rPr>
                <w:rStyle w:val="None"/>
                <w:rFonts w:eastAsia="Arial Unicode MS"/>
                <w:sz w:val="20"/>
                <w:lang w:val="da-DK" w:eastAsia="da-DK"/>
              </w:rPr>
              <w:t>Vessel name</w:t>
            </w:r>
          </w:p>
        </w:tc>
        <w:tc>
          <w:tcPr>
            <w:tcW w:w="1321" w:type="dxa"/>
            <w:tcBorders>
              <w:top w:val="single" w:sz="2" w:space="0" w:color="000000"/>
              <w:left w:val="single" w:sz="2" w:space="0" w:color="000000"/>
              <w:bottom w:val="single" w:sz="2" w:space="0" w:color="000000"/>
              <w:right w:val="single" w:sz="2" w:space="0" w:color="000000"/>
            </w:tcBorders>
            <w:shd w:val="clear" w:color="auto" w:fill="auto"/>
          </w:tcPr>
          <w:p w14:paraId="4557604A" w14:textId="77777777" w:rsidR="00A755A6" w:rsidRDefault="00A544E8">
            <w:pPr>
              <w:pStyle w:val="TableContents"/>
            </w:pPr>
            <w:r>
              <w:rPr>
                <w:rStyle w:val="None"/>
                <w:rFonts w:eastAsia="Arial Unicode MS"/>
                <w:sz w:val="20"/>
                <w:lang w:val="da-DK" w:eastAsia="da-DK"/>
              </w:rPr>
              <w:t>Device name</w:t>
            </w:r>
          </w:p>
        </w:tc>
        <w:tc>
          <w:tcPr>
            <w:tcW w:w="1341" w:type="dxa"/>
            <w:tcBorders>
              <w:top w:val="single" w:sz="2" w:space="0" w:color="000000"/>
              <w:left w:val="single" w:sz="2" w:space="0" w:color="000000"/>
              <w:bottom w:val="single" w:sz="2" w:space="0" w:color="000000"/>
              <w:right w:val="single" w:sz="2" w:space="0" w:color="000000"/>
            </w:tcBorders>
            <w:shd w:val="clear" w:color="auto" w:fill="auto"/>
          </w:tcPr>
          <w:p w14:paraId="4415BFA3" w14:textId="77777777" w:rsidR="00A755A6" w:rsidRDefault="00A544E8">
            <w:pPr>
              <w:pStyle w:val="TableContents"/>
            </w:pPr>
            <w:r>
              <w:rPr>
                <w:rStyle w:val="None"/>
                <w:rFonts w:eastAsia="Arial Unicode MS"/>
                <w:sz w:val="20"/>
                <w:lang w:val="da-DK" w:eastAsia="da-DK"/>
              </w:rPr>
              <w:t>Service Domain Name</w:t>
            </w:r>
          </w:p>
        </w:tc>
        <w:tc>
          <w:tcPr>
            <w:tcW w:w="1412" w:type="dxa"/>
            <w:tcBorders>
              <w:top w:val="single" w:sz="2" w:space="0" w:color="000000"/>
              <w:left w:val="single" w:sz="2" w:space="0" w:color="000000"/>
              <w:bottom w:val="single" w:sz="2" w:space="0" w:color="000000"/>
              <w:right w:val="single" w:sz="2" w:space="0" w:color="000000"/>
            </w:tcBorders>
            <w:shd w:val="clear" w:color="auto" w:fill="auto"/>
          </w:tcPr>
          <w:p w14:paraId="1165B85E" w14:textId="6225D74A" w:rsidR="00A755A6" w:rsidRDefault="00D812DD">
            <w:pPr>
              <w:pStyle w:val="TableContents"/>
            </w:pPr>
            <w:r>
              <w:rPr>
                <w:rStyle w:val="None"/>
                <w:rFonts w:eastAsia="Arial Unicode MS"/>
                <w:sz w:val="20"/>
                <w:lang w:val="da-DK" w:eastAsia="da-DK"/>
              </w:rPr>
              <w:t>AtoN name</w:t>
            </w:r>
          </w:p>
        </w:tc>
        <w:tc>
          <w:tcPr>
            <w:tcW w:w="1527" w:type="dxa"/>
            <w:tcBorders>
              <w:top w:val="single" w:sz="2" w:space="0" w:color="000000"/>
              <w:left w:val="single" w:sz="2" w:space="0" w:color="000000"/>
              <w:bottom w:val="single" w:sz="2" w:space="0" w:color="000000"/>
              <w:right w:val="single" w:sz="2" w:space="0" w:color="000000"/>
            </w:tcBorders>
            <w:shd w:val="clear" w:color="auto" w:fill="auto"/>
          </w:tcPr>
          <w:p w14:paraId="065EB40F" w14:textId="77777777" w:rsidR="00A755A6" w:rsidRDefault="00A544E8">
            <w:pPr>
              <w:pStyle w:val="TableContents"/>
            </w:pPr>
            <w:r>
              <w:rPr>
                <w:rStyle w:val="None"/>
                <w:rFonts w:eastAsia="Arial Unicode MS"/>
                <w:sz w:val="20"/>
                <w:lang w:val="da-DK" w:eastAsia="da-DK"/>
              </w:rPr>
              <w:t>Organization Name</w:t>
            </w:r>
          </w:p>
        </w:tc>
      </w:tr>
      <w:tr w:rsidR="00F96D92" w14:paraId="492F76F7" w14:textId="77777777" w:rsidTr="005961F0">
        <w:trPr>
          <w:trHeight w:val="438"/>
        </w:trPr>
        <w:tc>
          <w:tcPr>
            <w:tcW w:w="1601" w:type="dxa"/>
            <w:tcBorders>
              <w:top w:val="single" w:sz="2" w:space="0" w:color="000000"/>
              <w:left w:val="single" w:sz="2" w:space="0" w:color="000000"/>
              <w:bottom w:val="single" w:sz="2" w:space="0" w:color="000000"/>
              <w:right w:val="single" w:sz="2" w:space="0" w:color="000000"/>
            </w:tcBorders>
            <w:shd w:val="clear" w:color="auto" w:fill="auto"/>
          </w:tcPr>
          <w:p w14:paraId="617E549A" w14:textId="77777777" w:rsidR="00F96D92" w:rsidRDefault="00F96D92">
            <w:pPr>
              <w:pStyle w:val="TableContents"/>
            </w:pPr>
            <w:r>
              <w:rPr>
                <w:rStyle w:val="None"/>
                <w:rFonts w:eastAsia="Arial Unicode MS"/>
                <w:sz w:val="20"/>
                <w:lang w:val="da-DK" w:eastAsia="da-DK"/>
              </w:rPr>
              <w:t>O (Organization)</w:t>
            </w:r>
          </w:p>
        </w:tc>
        <w:tc>
          <w:tcPr>
            <w:tcW w:w="6646" w:type="dxa"/>
            <w:gridSpan w:val="5"/>
            <w:tcBorders>
              <w:top w:val="single" w:sz="2" w:space="0" w:color="000000"/>
              <w:left w:val="single" w:sz="2" w:space="0" w:color="000000"/>
              <w:bottom w:val="single" w:sz="2" w:space="0" w:color="000000"/>
              <w:right w:val="single" w:sz="2" w:space="0" w:color="000000"/>
            </w:tcBorders>
            <w:shd w:val="clear" w:color="auto" w:fill="auto"/>
          </w:tcPr>
          <w:p w14:paraId="13C63808" w14:textId="60C12785" w:rsidR="00F96D92" w:rsidRDefault="00F96D92">
            <w:pPr>
              <w:pStyle w:val="TableContents"/>
              <w:jc w:val="center"/>
            </w:pPr>
            <w:r>
              <w:rPr>
                <w:rStyle w:val="None"/>
                <w:rFonts w:eastAsia="Arial Unicode MS"/>
                <w:sz w:val="20"/>
                <w:lang w:val="da-DK" w:eastAsia="da-DK"/>
              </w:rPr>
              <w:t>Organisation MRN</w:t>
            </w:r>
          </w:p>
        </w:tc>
        <w:tc>
          <w:tcPr>
            <w:tcW w:w="1527" w:type="dxa"/>
            <w:tcBorders>
              <w:top w:val="single" w:sz="2" w:space="0" w:color="000000"/>
              <w:left w:val="single" w:sz="2" w:space="0" w:color="000000"/>
              <w:bottom w:val="single" w:sz="2" w:space="0" w:color="000000"/>
              <w:right w:val="single" w:sz="2" w:space="0" w:color="000000"/>
            </w:tcBorders>
            <w:shd w:val="clear" w:color="auto" w:fill="auto"/>
          </w:tcPr>
          <w:p w14:paraId="468075AE" w14:textId="10D9EF83" w:rsidR="00F96D92" w:rsidRDefault="00F96D92">
            <w:pPr>
              <w:pStyle w:val="TableContents"/>
              <w:jc w:val="center"/>
            </w:pPr>
          </w:p>
        </w:tc>
      </w:tr>
      <w:tr w:rsidR="00A755A6" w14:paraId="63301873" w14:textId="77777777" w:rsidTr="005961F0">
        <w:trPr>
          <w:trHeight w:val="438"/>
        </w:trPr>
        <w:tc>
          <w:tcPr>
            <w:tcW w:w="1601" w:type="dxa"/>
            <w:tcBorders>
              <w:top w:val="single" w:sz="2" w:space="0" w:color="000000"/>
              <w:left w:val="single" w:sz="2" w:space="0" w:color="000000"/>
              <w:bottom w:val="single" w:sz="2" w:space="0" w:color="000000"/>
              <w:right w:val="single" w:sz="2" w:space="0" w:color="000000"/>
            </w:tcBorders>
            <w:shd w:val="clear" w:color="auto" w:fill="auto"/>
          </w:tcPr>
          <w:p w14:paraId="30801882" w14:textId="77777777" w:rsidR="00A755A6" w:rsidRDefault="00A544E8">
            <w:pPr>
              <w:pStyle w:val="TableContents"/>
            </w:pPr>
            <w:r>
              <w:rPr>
                <w:rStyle w:val="None"/>
                <w:rFonts w:eastAsia="Arial Unicode MS"/>
                <w:sz w:val="20"/>
                <w:lang w:val="da-DK" w:eastAsia="da-DK"/>
              </w:rPr>
              <w:t>E (Email)</w:t>
            </w:r>
          </w:p>
        </w:tc>
        <w:tc>
          <w:tcPr>
            <w:tcW w:w="1254" w:type="dxa"/>
            <w:tcBorders>
              <w:top w:val="single" w:sz="2" w:space="0" w:color="000000"/>
              <w:left w:val="single" w:sz="2" w:space="0" w:color="000000"/>
              <w:bottom w:val="single" w:sz="2" w:space="0" w:color="000000"/>
              <w:right w:val="single" w:sz="2" w:space="0" w:color="000000"/>
            </w:tcBorders>
            <w:shd w:val="clear" w:color="auto" w:fill="auto"/>
          </w:tcPr>
          <w:p w14:paraId="3D38F08E" w14:textId="77777777" w:rsidR="00A755A6" w:rsidRDefault="00A544E8">
            <w:pPr>
              <w:pStyle w:val="TableContents"/>
            </w:pPr>
            <w:r>
              <w:rPr>
                <w:rStyle w:val="None"/>
                <w:rFonts w:eastAsia="Arial Unicode MS"/>
                <w:sz w:val="20"/>
                <w:lang w:val="da-DK" w:eastAsia="da-DK"/>
              </w:rPr>
              <w:t>User email</w:t>
            </w:r>
          </w:p>
        </w:tc>
        <w:tc>
          <w:tcPr>
            <w:tcW w:w="1318" w:type="dxa"/>
            <w:tcBorders>
              <w:top w:val="single" w:sz="2" w:space="0" w:color="000000"/>
              <w:left w:val="single" w:sz="2" w:space="0" w:color="000000"/>
              <w:bottom w:val="single" w:sz="2" w:space="0" w:color="000000"/>
              <w:right w:val="single" w:sz="2" w:space="0" w:color="000000"/>
            </w:tcBorders>
            <w:shd w:val="clear" w:color="auto" w:fill="auto"/>
          </w:tcPr>
          <w:p w14:paraId="4C71580E" w14:textId="77777777" w:rsidR="00A755A6" w:rsidRDefault="00A755A6">
            <w:pPr>
              <w:widowControl w:val="0"/>
            </w:pPr>
          </w:p>
        </w:tc>
        <w:tc>
          <w:tcPr>
            <w:tcW w:w="1321" w:type="dxa"/>
            <w:tcBorders>
              <w:top w:val="single" w:sz="2" w:space="0" w:color="000000"/>
              <w:left w:val="single" w:sz="2" w:space="0" w:color="000000"/>
              <w:bottom w:val="single" w:sz="2" w:space="0" w:color="000000"/>
              <w:right w:val="single" w:sz="2" w:space="0" w:color="000000"/>
            </w:tcBorders>
            <w:shd w:val="clear" w:color="auto" w:fill="auto"/>
          </w:tcPr>
          <w:p w14:paraId="334BF8CA" w14:textId="77777777" w:rsidR="00A755A6" w:rsidRDefault="00A755A6">
            <w:pPr>
              <w:widowControl w:val="0"/>
            </w:pPr>
          </w:p>
        </w:tc>
        <w:tc>
          <w:tcPr>
            <w:tcW w:w="1341" w:type="dxa"/>
            <w:tcBorders>
              <w:top w:val="single" w:sz="2" w:space="0" w:color="000000"/>
              <w:left w:val="single" w:sz="2" w:space="0" w:color="000000"/>
              <w:bottom w:val="single" w:sz="2" w:space="0" w:color="000000"/>
              <w:right w:val="single" w:sz="2" w:space="0" w:color="000000"/>
            </w:tcBorders>
            <w:shd w:val="clear" w:color="auto" w:fill="auto"/>
          </w:tcPr>
          <w:p w14:paraId="04941FD9" w14:textId="77777777" w:rsidR="00A755A6" w:rsidRDefault="00A755A6">
            <w:pPr>
              <w:widowControl w:val="0"/>
            </w:pPr>
          </w:p>
        </w:tc>
        <w:tc>
          <w:tcPr>
            <w:tcW w:w="1412" w:type="dxa"/>
            <w:tcBorders>
              <w:top w:val="single" w:sz="2" w:space="0" w:color="000000"/>
              <w:left w:val="single" w:sz="2" w:space="0" w:color="000000"/>
              <w:bottom w:val="single" w:sz="2" w:space="0" w:color="000000"/>
              <w:right w:val="single" w:sz="2" w:space="0" w:color="000000"/>
            </w:tcBorders>
            <w:shd w:val="clear" w:color="auto" w:fill="auto"/>
          </w:tcPr>
          <w:p w14:paraId="41967FBB" w14:textId="77777777" w:rsidR="00A755A6" w:rsidRDefault="00A755A6">
            <w:pPr>
              <w:widowControl w:val="0"/>
            </w:pPr>
          </w:p>
        </w:tc>
        <w:tc>
          <w:tcPr>
            <w:tcW w:w="1527" w:type="dxa"/>
            <w:tcBorders>
              <w:top w:val="single" w:sz="2" w:space="0" w:color="000000"/>
              <w:left w:val="single" w:sz="2" w:space="0" w:color="000000"/>
              <w:bottom w:val="single" w:sz="2" w:space="0" w:color="000000"/>
              <w:right w:val="single" w:sz="2" w:space="0" w:color="000000"/>
            </w:tcBorders>
            <w:shd w:val="clear" w:color="auto" w:fill="auto"/>
          </w:tcPr>
          <w:p w14:paraId="45AEEFBE" w14:textId="77777777" w:rsidR="00A755A6" w:rsidRDefault="00A544E8">
            <w:pPr>
              <w:pStyle w:val="TableContents"/>
            </w:pPr>
            <w:r>
              <w:rPr>
                <w:rStyle w:val="None"/>
                <w:rFonts w:eastAsia="Arial Unicode MS"/>
                <w:sz w:val="20"/>
                <w:lang w:val="da-DK" w:eastAsia="da-DK"/>
              </w:rPr>
              <w:t>Organization email</w:t>
            </w:r>
          </w:p>
        </w:tc>
      </w:tr>
      <w:tr w:rsidR="00A755A6" w14:paraId="267D8CA0" w14:textId="77777777" w:rsidTr="00BF7A93">
        <w:trPr>
          <w:trHeight w:val="221"/>
        </w:trPr>
        <w:tc>
          <w:tcPr>
            <w:tcW w:w="1601" w:type="dxa"/>
            <w:tcBorders>
              <w:top w:val="single" w:sz="2" w:space="0" w:color="000000"/>
              <w:left w:val="single" w:sz="2" w:space="0" w:color="000000"/>
              <w:bottom w:val="single" w:sz="2" w:space="0" w:color="000000"/>
              <w:right w:val="single" w:sz="2" w:space="0" w:color="000000"/>
            </w:tcBorders>
            <w:shd w:val="clear" w:color="auto" w:fill="auto"/>
          </w:tcPr>
          <w:p w14:paraId="4726D81B" w14:textId="77777777" w:rsidR="00A755A6" w:rsidRDefault="00A544E8">
            <w:pPr>
              <w:pStyle w:val="TableContents"/>
            </w:pPr>
            <w:r>
              <w:rPr>
                <w:rStyle w:val="None"/>
                <w:rFonts w:eastAsia="Arial Unicode MS"/>
                <w:sz w:val="20"/>
                <w:lang w:val="da-DK" w:eastAsia="da-DK"/>
              </w:rPr>
              <w:t>C (Country)</w:t>
            </w:r>
          </w:p>
        </w:tc>
        <w:tc>
          <w:tcPr>
            <w:tcW w:w="8173" w:type="dxa"/>
            <w:gridSpan w:val="6"/>
            <w:tcBorders>
              <w:top w:val="single" w:sz="2" w:space="0" w:color="000000"/>
              <w:left w:val="single" w:sz="2" w:space="0" w:color="000000"/>
              <w:bottom w:val="single" w:sz="4" w:space="0" w:color="000000"/>
              <w:right w:val="single" w:sz="2" w:space="0" w:color="000000"/>
            </w:tcBorders>
            <w:shd w:val="clear" w:color="auto" w:fill="auto"/>
          </w:tcPr>
          <w:p w14:paraId="383D65F7" w14:textId="77777777" w:rsidR="00A755A6" w:rsidRDefault="00A544E8">
            <w:pPr>
              <w:pStyle w:val="TableContents"/>
              <w:jc w:val="center"/>
            </w:pPr>
            <w:r>
              <w:rPr>
                <w:rStyle w:val="None"/>
                <w:rFonts w:eastAsia="Arial Unicode MS"/>
                <w:sz w:val="20"/>
                <w:lang w:val="da-DK" w:eastAsia="da-DK"/>
              </w:rPr>
              <w:t>Organization country code</w:t>
            </w:r>
          </w:p>
        </w:tc>
      </w:tr>
      <w:tr w:rsidR="00BF7A93" w14:paraId="301C924D" w14:textId="77777777" w:rsidTr="00BF7A93">
        <w:trPr>
          <w:trHeight w:val="443"/>
        </w:trPr>
        <w:tc>
          <w:tcPr>
            <w:tcW w:w="1601" w:type="dxa"/>
            <w:tcBorders>
              <w:top w:val="single" w:sz="2" w:space="0" w:color="000000"/>
              <w:left w:val="single" w:sz="2" w:space="0" w:color="000000"/>
              <w:bottom w:val="single" w:sz="4" w:space="0" w:color="000000"/>
              <w:right w:val="single" w:sz="4" w:space="0" w:color="000000"/>
            </w:tcBorders>
            <w:shd w:val="clear" w:color="auto" w:fill="auto"/>
          </w:tcPr>
          <w:p w14:paraId="39888C13" w14:textId="77777777" w:rsidR="00BF7A93" w:rsidRDefault="00BF7A93">
            <w:pPr>
              <w:pStyle w:val="TableContents"/>
            </w:pPr>
            <w:r>
              <w:rPr>
                <w:rStyle w:val="None"/>
                <w:rFonts w:eastAsia="Arial Unicode MS"/>
                <w:sz w:val="20"/>
                <w:lang w:val="da-DK" w:eastAsia="da-DK"/>
              </w:rPr>
              <w:t>UID</w:t>
            </w:r>
          </w:p>
        </w:tc>
        <w:tc>
          <w:tcPr>
            <w:tcW w:w="8173" w:type="dxa"/>
            <w:gridSpan w:val="6"/>
            <w:tcBorders>
              <w:top w:val="single" w:sz="4" w:space="0" w:color="000000"/>
              <w:left w:val="single" w:sz="4" w:space="0" w:color="000000"/>
              <w:bottom w:val="single" w:sz="4" w:space="0" w:color="000000"/>
              <w:right w:val="single" w:sz="2" w:space="0" w:color="000000"/>
            </w:tcBorders>
            <w:shd w:val="clear" w:color="auto" w:fill="auto"/>
          </w:tcPr>
          <w:p w14:paraId="2765BE3D" w14:textId="77777777" w:rsidR="00BF7A93" w:rsidRDefault="00BF7A93">
            <w:pPr>
              <w:pStyle w:val="TableContents"/>
              <w:jc w:val="center"/>
            </w:pPr>
            <w:r>
              <w:rPr>
                <w:rStyle w:val="None"/>
                <w:rFonts w:eastAsia="Arial Unicode MS"/>
                <w:sz w:val="20"/>
                <w:lang w:val="da-DK" w:eastAsia="da-DK"/>
              </w:rPr>
              <w:t>Entity MRN</w:t>
            </w:r>
          </w:p>
          <w:p w14:paraId="3298EF2E" w14:textId="6D15F9E6" w:rsidR="00BF7A93" w:rsidRDefault="00BF7A93">
            <w:pPr>
              <w:pStyle w:val="TableContents"/>
              <w:jc w:val="center"/>
            </w:pPr>
          </w:p>
        </w:tc>
      </w:tr>
    </w:tbl>
    <w:p w14:paraId="5BAB107C" w14:textId="23B3B50E" w:rsidR="00A755A6" w:rsidRDefault="00934ACC" w:rsidP="00934ACC">
      <w:pPr>
        <w:pStyle w:val="BodyText"/>
        <w:jc w:val="center"/>
        <w:rPr>
          <w:rStyle w:val="None"/>
        </w:rPr>
      </w:pPr>
      <w:r>
        <w:t xml:space="preserve">Table </w:t>
      </w:r>
      <w:r w:rsidR="00C2572D">
        <w:t>1</w:t>
      </w:r>
      <w:r>
        <w:t xml:space="preserve">: </w:t>
      </w:r>
      <w:r w:rsidRPr="00635676">
        <w:t>Subject distinguished names fields.</w:t>
      </w:r>
    </w:p>
    <w:p w14:paraId="4CA45D62" w14:textId="77777777" w:rsidR="00A755A6" w:rsidRDefault="00A544E8">
      <w:pPr>
        <w:pStyle w:val="BodyText"/>
        <w:rPr>
          <w:rStyle w:val="None"/>
        </w:rPr>
      </w:pPr>
      <w:r>
        <w:rPr>
          <w:rStyle w:val="None"/>
          <w:i/>
        </w:rPr>
        <w:t xml:space="preserve">Example: </w:t>
      </w:r>
      <w:r>
        <w:rPr>
          <w:rStyle w:val="None"/>
        </w:rPr>
        <w:t>The following gives an example of the Subject distinguished name field for a vessel with Identity Service Provider idp1:</w:t>
      </w:r>
    </w:p>
    <w:p w14:paraId="589F4780" w14:textId="78EA1A22" w:rsidR="00A755A6" w:rsidRPr="00C140AB" w:rsidRDefault="00A544E8">
      <w:pPr>
        <w:pStyle w:val="BodyText"/>
        <w:ind w:left="708"/>
        <w:jc w:val="left"/>
        <w:rPr>
          <w:rFonts w:ascii="Menlo" w:hAnsi="Menlo" w:cs="Menlo"/>
          <w:sz w:val="18"/>
          <w:szCs w:val="18"/>
        </w:rPr>
      </w:pPr>
      <w:r w:rsidRPr="00C140AB">
        <w:rPr>
          <w:rStyle w:val="None"/>
          <w:rFonts w:ascii="Menlo" w:hAnsi="Menlo" w:cs="Menlo"/>
          <w:sz w:val="18"/>
          <w:szCs w:val="18"/>
        </w:rPr>
        <w:t>C=DK, O=</w:t>
      </w:r>
      <w:proofErr w:type="spellStart"/>
      <w:r w:rsidRPr="00C140AB">
        <w:rPr>
          <w:rStyle w:val="None"/>
          <w:rFonts w:ascii="Menlo" w:hAnsi="Menlo" w:cs="Menlo"/>
          <w:sz w:val="18"/>
          <w:szCs w:val="18"/>
        </w:rPr>
        <w:t>urn:mrn:mcp:</w:t>
      </w:r>
      <w:r w:rsidR="00E157EE" w:rsidRPr="00C140AB">
        <w:rPr>
          <w:rStyle w:val="None"/>
          <w:rFonts w:ascii="Menlo" w:hAnsi="Menlo" w:cs="Menlo"/>
          <w:sz w:val="18"/>
          <w:szCs w:val="18"/>
        </w:rPr>
        <w:t>entity</w:t>
      </w:r>
      <w:r w:rsidRPr="00C140AB">
        <w:rPr>
          <w:rStyle w:val="None"/>
          <w:rFonts w:ascii="Menlo" w:hAnsi="Menlo" w:cs="Menlo"/>
          <w:sz w:val="18"/>
          <w:szCs w:val="18"/>
        </w:rPr>
        <w:t>:</w:t>
      </w:r>
      <w:r w:rsidR="0011097A" w:rsidRPr="00C140AB">
        <w:rPr>
          <w:rStyle w:val="None"/>
          <w:rFonts w:ascii="Menlo" w:hAnsi="Menlo" w:cs="Menlo"/>
          <w:sz w:val="18"/>
          <w:szCs w:val="18"/>
        </w:rPr>
        <w:t>dk</w:t>
      </w:r>
      <w:proofErr w:type="spellEnd"/>
      <w:r w:rsidRPr="00C140AB">
        <w:rPr>
          <w:rStyle w:val="None"/>
          <w:rFonts w:ascii="Menlo" w:hAnsi="Menlo" w:cs="Menlo"/>
          <w:sz w:val="18"/>
          <w:szCs w:val="18"/>
        </w:rPr>
        <w:t>, CN=</w:t>
      </w:r>
      <w:r w:rsidR="008B60C4" w:rsidRPr="00C140AB">
        <w:rPr>
          <w:rStyle w:val="None"/>
          <w:rFonts w:ascii="Menlo" w:hAnsi="Menlo" w:cs="Menlo"/>
          <w:sz w:val="18"/>
          <w:szCs w:val="18"/>
        </w:rPr>
        <w:t>S</w:t>
      </w:r>
      <w:r w:rsidR="003F65EF" w:rsidRPr="00C140AB">
        <w:rPr>
          <w:rStyle w:val="None"/>
          <w:rFonts w:ascii="Menlo" w:hAnsi="Menlo" w:cs="Menlo"/>
          <w:sz w:val="18"/>
          <w:szCs w:val="18"/>
        </w:rPr>
        <w:t>hip</w:t>
      </w:r>
      <w:r w:rsidR="008B60C4" w:rsidRPr="00C140AB">
        <w:rPr>
          <w:rStyle w:val="None"/>
          <w:rFonts w:ascii="Menlo" w:hAnsi="Menlo" w:cs="Menlo"/>
          <w:sz w:val="18"/>
          <w:szCs w:val="18"/>
        </w:rPr>
        <w:t xml:space="preserve"> N</w:t>
      </w:r>
      <w:r w:rsidR="003F65EF" w:rsidRPr="00C140AB">
        <w:rPr>
          <w:rStyle w:val="None"/>
          <w:rFonts w:ascii="Menlo" w:hAnsi="Menlo" w:cs="Menlo"/>
          <w:sz w:val="18"/>
          <w:szCs w:val="18"/>
        </w:rPr>
        <w:t>ame</w:t>
      </w:r>
      <w:r w:rsidRPr="00C140AB">
        <w:rPr>
          <w:rStyle w:val="None"/>
          <w:rFonts w:ascii="Menlo" w:hAnsi="Menlo" w:cs="Menlo"/>
          <w:sz w:val="18"/>
          <w:szCs w:val="18"/>
        </w:rPr>
        <w:t>, UID=</w:t>
      </w:r>
      <w:proofErr w:type="spellStart"/>
      <w:r w:rsidRPr="00C140AB">
        <w:rPr>
          <w:rStyle w:val="None"/>
          <w:rFonts w:ascii="Menlo" w:hAnsi="Menlo" w:cs="Menlo"/>
          <w:sz w:val="18"/>
          <w:szCs w:val="18"/>
        </w:rPr>
        <w:t>urn:mrn:mcp:</w:t>
      </w:r>
      <w:r w:rsidR="00750EBC" w:rsidRPr="00C140AB">
        <w:rPr>
          <w:rStyle w:val="None"/>
          <w:rFonts w:ascii="Menlo" w:hAnsi="Menlo" w:cs="Menlo"/>
          <w:sz w:val="18"/>
          <w:szCs w:val="18"/>
        </w:rPr>
        <w:t>entity</w:t>
      </w:r>
      <w:r w:rsidRPr="00C140AB">
        <w:rPr>
          <w:rStyle w:val="None"/>
          <w:rFonts w:ascii="Menlo" w:hAnsi="Menlo" w:cs="Menlo"/>
          <w:sz w:val="18"/>
          <w:szCs w:val="18"/>
        </w:rPr>
        <w:t>:</w:t>
      </w:r>
      <w:r w:rsidR="0011097A" w:rsidRPr="00C140AB">
        <w:rPr>
          <w:rStyle w:val="None"/>
          <w:rFonts w:ascii="Menlo" w:hAnsi="Menlo" w:cs="Menlo"/>
          <w:sz w:val="18"/>
          <w:szCs w:val="18"/>
        </w:rPr>
        <w:t>dk</w:t>
      </w:r>
      <w:r w:rsidRPr="00C140AB">
        <w:rPr>
          <w:rStyle w:val="None"/>
          <w:rFonts w:ascii="Menlo" w:hAnsi="Menlo" w:cs="Menlo"/>
          <w:sz w:val="18"/>
          <w:szCs w:val="18"/>
        </w:rPr>
        <w:t>:</w:t>
      </w:r>
      <w:r w:rsidR="003F65EF" w:rsidRPr="00C140AB">
        <w:rPr>
          <w:rStyle w:val="None"/>
          <w:rFonts w:ascii="Menlo" w:hAnsi="Menlo" w:cs="Menlo"/>
          <w:sz w:val="18"/>
          <w:szCs w:val="18"/>
        </w:rPr>
        <w:t>shipname</w:t>
      </w:r>
      <w:proofErr w:type="spellEnd"/>
    </w:p>
    <w:p w14:paraId="7186DD9A" w14:textId="09524B4E" w:rsidR="00A755A6" w:rsidRDefault="00A544E8">
      <w:pPr>
        <w:pStyle w:val="BodyText"/>
        <w:rPr>
          <w:rStyle w:val="None"/>
          <w:rFonts w:ascii="Carlito" w:hAnsi="Carlito"/>
        </w:rPr>
      </w:pPr>
      <w:r>
        <w:rPr>
          <w:rStyle w:val="None"/>
          <w:rFonts w:ascii="Carlito" w:hAnsi="Carlito"/>
        </w:rPr>
        <w:t xml:space="preserve">In addition to the information stored in the standard X.509 attributes listed above, the X509v3 extension </w:t>
      </w:r>
      <w:proofErr w:type="spellStart"/>
      <w:r>
        <w:rPr>
          <w:rStyle w:val="None"/>
          <w:rFonts w:ascii="Carlito" w:hAnsi="Carlito"/>
        </w:rPr>
        <w:t>SubjectAlternativeName</w:t>
      </w:r>
      <w:proofErr w:type="spellEnd"/>
      <w:r>
        <w:rPr>
          <w:rStyle w:val="None"/>
          <w:rFonts w:ascii="Carlito" w:hAnsi="Carlito"/>
        </w:rPr>
        <w:t xml:space="preserve"> (SAN) extension is used to store extra information. There already exists some predefined fields for the SAN extension, but they do not match the need </w:t>
      </w:r>
      <w:r w:rsidR="00713A7F">
        <w:rPr>
          <w:rStyle w:val="None"/>
          <w:rFonts w:ascii="Carlito" w:hAnsi="Carlito"/>
        </w:rPr>
        <w:t>there is</w:t>
      </w:r>
      <w:r>
        <w:rPr>
          <w:rStyle w:val="None"/>
          <w:rFonts w:ascii="Carlito" w:hAnsi="Carlito"/>
        </w:rPr>
        <w:t xml:space="preserve"> for maritime related fields. Therefore the “</w:t>
      </w:r>
      <w:proofErr w:type="spellStart"/>
      <w:r w:rsidRPr="00C140AB">
        <w:rPr>
          <w:rStyle w:val="None"/>
          <w:rFonts w:ascii="Menlo" w:hAnsi="Menlo" w:cs="Menlo"/>
          <w:sz w:val="18"/>
          <w:szCs w:val="18"/>
        </w:rPr>
        <w:t>otherName</w:t>
      </w:r>
      <w:proofErr w:type="spellEnd"/>
      <w:r>
        <w:rPr>
          <w:rStyle w:val="None"/>
          <w:rFonts w:ascii="Carlito" w:hAnsi="Carlito"/>
        </w:rPr>
        <w:t>” field is used, which allows for using an Object Identifier (OID) to define custom fields. The OIDs currently used are not registered at ITU, but are randomly generated using a tool provided by ITU (see </w:t>
      </w:r>
      <w:hyperlink r:id="rId31" w:tgtFrame="http://www.itu.int/en/ITU-T/asn1/Pages/UUID/uuids.aspx">
        <w:r>
          <w:rPr>
            <w:rStyle w:val="Hyperlink1"/>
            <w:rFonts w:ascii="Carlito" w:hAnsi="Carlito"/>
          </w:rPr>
          <w:t>http://www.itu.int/en/ITU-T/asn1/Pages/UUID/uuids.aspx</w:t>
        </w:r>
      </w:hyperlink>
      <w:r>
        <w:rPr>
          <w:rStyle w:val="None"/>
          <w:rFonts w:ascii="Carlito" w:hAnsi="Carlito"/>
        </w:rPr>
        <w:t xml:space="preserve">). See the table below for </w:t>
      </w:r>
      <w:r w:rsidR="00112573">
        <w:rPr>
          <w:rStyle w:val="None"/>
          <w:rFonts w:ascii="Carlito" w:hAnsi="Carlito"/>
        </w:rPr>
        <w:t xml:space="preserve">suggested </w:t>
      </w:r>
      <w:r>
        <w:rPr>
          <w:rStyle w:val="None"/>
          <w:rFonts w:ascii="Carlito" w:hAnsi="Carlito"/>
        </w:rPr>
        <w:t>the fields defined, the OIDs of the fields and which kind of entities that use the fields.</w:t>
      </w:r>
    </w:p>
    <w:p w14:paraId="5DF0508F" w14:textId="77777777" w:rsidR="00A755A6" w:rsidRDefault="00A755A6">
      <w:pPr>
        <w:pStyle w:val="BodyText"/>
      </w:pPr>
    </w:p>
    <w:tbl>
      <w:tblPr>
        <w:tblW w:w="9780" w:type="dxa"/>
        <w:tblInd w:w="-28" w:type="dxa"/>
        <w:tblLayout w:type="fixed"/>
        <w:tblCellMar>
          <w:top w:w="80" w:type="dxa"/>
          <w:left w:w="80" w:type="dxa"/>
          <w:bottom w:w="80" w:type="dxa"/>
          <w:right w:w="80" w:type="dxa"/>
        </w:tblCellMar>
        <w:tblLook w:val="04A0" w:firstRow="1" w:lastRow="0" w:firstColumn="1" w:lastColumn="0" w:noHBand="0" w:noVBand="1"/>
      </w:tblPr>
      <w:tblGrid>
        <w:gridCol w:w="1600"/>
        <w:gridCol w:w="4920"/>
        <w:gridCol w:w="3260"/>
      </w:tblGrid>
      <w:tr w:rsidR="00A755A6" w14:paraId="78899F01" w14:textId="77777777">
        <w:trPr>
          <w:trHeight w:val="21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674F6247" w14:textId="77777777" w:rsidR="00A755A6" w:rsidRDefault="00A544E8">
            <w:pPr>
              <w:pStyle w:val="TableContents"/>
              <w:rPr>
                <w:sz w:val="20"/>
                <w:szCs w:val="20"/>
              </w:rPr>
            </w:pPr>
            <w:r>
              <w:rPr>
                <w:rStyle w:val="None"/>
                <w:rFonts w:eastAsia="Arial Unicode MS"/>
                <w:b/>
                <w:bCs/>
                <w:sz w:val="20"/>
                <w:szCs w:val="20"/>
                <w:lang w:val="da-DK" w:eastAsia="da-DK"/>
              </w:rPr>
              <w:t>Field</w:t>
            </w:r>
          </w:p>
        </w:tc>
        <w:tc>
          <w:tcPr>
            <w:tcW w:w="4920" w:type="dxa"/>
            <w:tcBorders>
              <w:top w:val="single" w:sz="2" w:space="0" w:color="000000"/>
              <w:left w:val="single" w:sz="2" w:space="0" w:color="000000"/>
              <w:bottom w:val="single" w:sz="2" w:space="0" w:color="000000"/>
              <w:right w:val="single" w:sz="2" w:space="0" w:color="000000"/>
            </w:tcBorders>
            <w:shd w:val="clear" w:color="auto" w:fill="auto"/>
          </w:tcPr>
          <w:p w14:paraId="6B7A1FF2" w14:textId="77777777" w:rsidR="00A755A6" w:rsidRDefault="00A544E8">
            <w:pPr>
              <w:pStyle w:val="TableContents"/>
              <w:rPr>
                <w:sz w:val="20"/>
                <w:szCs w:val="20"/>
              </w:rPr>
            </w:pPr>
            <w:r>
              <w:rPr>
                <w:rStyle w:val="None"/>
                <w:rFonts w:eastAsia="Arial Unicode MS"/>
                <w:b/>
                <w:bCs/>
                <w:sz w:val="20"/>
                <w:szCs w:val="20"/>
                <w:lang w:val="da-DK" w:eastAsia="da-DK"/>
              </w:rPr>
              <w:t>OID</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4728852B" w14:textId="77777777" w:rsidR="00A755A6" w:rsidRDefault="00A544E8">
            <w:pPr>
              <w:pStyle w:val="TableContents"/>
              <w:rPr>
                <w:sz w:val="20"/>
                <w:szCs w:val="20"/>
              </w:rPr>
            </w:pPr>
            <w:r>
              <w:rPr>
                <w:rStyle w:val="None"/>
                <w:rFonts w:eastAsia="Arial Unicode MS"/>
                <w:b/>
                <w:bCs/>
                <w:sz w:val="20"/>
                <w:szCs w:val="20"/>
                <w:lang w:val="da-DK" w:eastAsia="da-DK"/>
              </w:rPr>
              <w:t>Used by</w:t>
            </w:r>
          </w:p>
        </w:tc>
      </w:tr>
      <w:tr w:rsidR="00A755A6" w14:paraId="21BD1F95" w14:textId="77777777">
        <w:trPr>
          <w:trHeight w:val="43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52A5E824" w14:textId="77777777" w:rsidR="00A755A6" w:rsidRDefault="00A544E8">
            <w:pPr>
              <w:pStyle w:val="TableContents"/>
              <w:rPr>
                <w:sz w:val="20"/>
                <w:szCs w:val="20"/>
              </w:rPr>
            </w:pPr>
            <w:r>
              <w:rPr>
                <w:rStyle w:val="None"/>
                <w:rFonts w:eastAsia="Arial Unicode MS"/>
                <w:sz w:val="20"/>
                <w:szCs w:val="20"/>
                <w:lang w:val="da-DK" w:eastAsia="da-DK"/>
              </w:rPr>
              <w:t>Flagstate</w:t>
            </w:r>
          </w:p>
        </w:tc>
        <w:tc>
          <w:tcPr>
            <w:tcW w:w="4920" w:type="dxa"/>
            <w:tcBorders>
              <w:top w:val="single" w:sz="2" w:space="0" w:color="000000"/>
              <w:left w:val="single" w:sz="2" w:space="0" w:color="000000"/>
              <w:bottom w:val="single" w:sz="2" w:space="0" w:color="000000"/>
              <w:right w:val="single" w:sz="2" w:space="0" w:color="000000"/>
            </w:tcBorders>
            <w:shd w:val="clear" w:color="auto" w:fill="auto"/>
          </w:tcPr>
          <w:p w14:paraId="41C793CE" w14:textId="77777777" w:rsidR="00A755A6" w:rsidRDefault="00A544E8">
            <w:pPr>
              <w:pStyle w:val="TableContents"/>
              <w:rPr>
                <w:sz w:val="20"/>
                <w:szCs w:val="20"/>
              </w:rPr>
            </w:pPr>
            <w:r>
              <w:rPr>
                <w:rStyle w:val="None"/>
                <w:rFonts w:eastAsia="Arial Unicode MS"/>
                <w:sz w:val="20"/>
                <w:szCs w:val="20"/>
                <w:lang w:val="da-DK" w:eastAsia="da-DK"/>
              </w:rPr>
              <w:t>2.25.323100633285601570573910217875371967771</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207E20CD" w14:textId="77777777" w:rsidR="00A755A6" w:rsidRDefault="00A544E8">
            <w:pPr>
              <w:pStyle w:val="TableContents"/>
              <w:rPr>
                <w:sz w:val="20"/>
                <w:szCs w:val="20"/>
              </w:rPr>
            </w:pPr>
            <w:r>
              <w:rPr>
                <w:rStyle w:val="None"/>
                <w:rFonts w:eastAsia="Arial Unicode MS"/>
                <w:sz w:val="20"/>
                <w:szCs w:val="20"/>
                <w:lang w:val="da-DK" w:eastAsia="da-DK"/>
              </w:rPr>
              <w:t>Vessels, Services</w:t>
            </w:r>
          </w:p>
        </w:tc>
      </w:tr>
      <w:tr w:rsidR="00A755A6" w14:paraId="43F91FA2" w14:textId="77777777">
        <w:trPr>
          <w:trHeight w:val="43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6F715910" w14:textId="77777777" w:rsidR="00A755A6" w:rsidRDefault="00A544E8">
            <w:pPr>
              <w:pStyle w:val="TableContents"/>
              <w:rPr>
                <w:sz w:val="20"/>
                <w:szCs w:val="20"/>
              </w:rPr>
            </w:pPr>
            <w:r>
              <w:rPr>
                <w:rStyle w:val="None"/>
                <w:rFonts w:eastAsia="Arial Unicode MS"/>
                <w:sz w:val="20"/>
                <w:szCs w:val="20"/>
                <w:lang w:val="da-DK" w:eastAsia="da-DK"/>
              </w:rPr>
              <w:t>Callsign</w:t>
            </w:r>
          </w:p>
        </w:tc>
        <w:tc>
          <w:tcPr>
            <w:tcW w:w="4920" w:type="dxa"/>
            <w:tcBorders>
              <w:top w:val="single" w:sz="2" w:space="0" w:color="000000"/>
              <w:left w:val="single" w:sz="2" w:space="0" w:color="000000"/>
              <w:bottom w:val="single" w:sz="2" w:space="0" w:color="000000"/>
              <w:right w:val="single" w:sz="2" w:space="0" w:color="000000"/>
            </w:tcBorders>
            <w:shd w:val="clear" w:color="auto" w:fill="auto"/>
          </w:tcPr>
          <w:p w14:paraId="6A72B505" w14:textId="77777777" w:rsidR="00A755A6" w:rsidRDefault="00A544E8">
            <w:pPr>
              <w:pStyle w:val="TableContents"/>
              <w:rPr>
                <w:sz w:val="20"/>
                <w:szCs w:val="20"/>
              </w:rPr>
            </w:pPr>
            <w:r>
              <w:rPr>
                <w:rStyle w:val="None"/>
                <w:rFonts w:eastAsia="Arial Unicode MS"/>
                <w:sz w:val="20"/>
                <w:szCs w:val="20"/>
                <w:lang w:val="da-DK" w:eastAsia="da-DK"/>
              </w:rPr>
              <w:t>2.25.208070283325144527098121348946972755227</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4D97648C" w14:textId="77777777" w:rsidR="00A755A6" w:rsidRDefault="00A544E8">
            <w:pPr>
              <w:pStyle w:val="TableContents"/>
              <w:rPr>
                <w:sz w:val="20"/>
                <w:szCs w:val="20"/>
              </w:rPr>
            </w:pPr>
            <w:r>
              <w:rPr>
                <w:rStyle w:val="None"/>
                <w:rFonts w:eastAsia="Arial Unicode MS"/>
                <w:sz w:val="20"/>
                <w:szCs w:val="20"/>
                <w:lang w:val="da-DK" w:eastAsia="da-DK"/>
              </w:rPr>
              <w:t>Vessels, Services</w:t>
            </w:r>
          </w:p>
        </w:tc>
      </w:tr>
      <w:tr w:rsidR="00A755A6" w14:paraId="73F8C22F" w14:textId="77777777">
        <w:trPr>
          <w:trHeight w:val="43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473F5C59" w14:textId="77777777" w:rsidR="00A755A6" w:rsidRDefault="00A544E8">
            <w:pPr>
              <w:pStyle w:val="TableContents"/>
              <w:rPr>
                <w:sz w:val="20"/>
                <w:szCs w:val="20"/>
              </w:rPr>
            </w:pPr>
            <w:r>
              <w:rPr>
                <w:rStyle w:val="None"/>
                <w:rFonts w:eastAsia="Arial Unicode MS"/>
                <w:sz w:val="20"/>
                <w:szCs w:val="20"/>
                <w:lang w:val="da-DK" w:eastAsia="da-DK"/>
              </w:rPr>
              <w:lastRenderedPageBreak/>
              <w:t>IMO number</w:t>
            </w:r>
          </w:p>
        </w:tc>
        <w:tc>
          <w:tcPr>
            <w:tcW w:w="4920" w:type="dxa"/>
            <w:tcBorders>
              <w:top w:val="single" w:sz="2" w:space="0" w:color="000000"/>
              <w:left w:val="single" w:sz="2" w:space="0" w:color="000000"/>
              <w:bottom w:val="single" w:sz="2" w:space="0" w:color="000000"/>
              <w:right w:val="single" w:sz="2" w:space="0" w:color="000000"/>
            </w:tcBorders>
            <w:shd w:val="clear" w:color="auto" w:fill="auto"/>
          </w:tcPr>
          <w:p w14:paraId="64C69BA5" w14:textId="77777777" w:rsidR="00A755A6" w:rsidRDefault="00A544E8">
            <w:pPr>
              <w:pStyle w:val="TableContents"/>
              <w:rPr>
                <w:sz w:val="20"/>
                <w:szCs w:val="20"/>
              </w:rPr>
            </w:pPr>
            <w:r>
              <w:rPr>
                <w:rStyle w:val="None"/>
                <w:rFonts w:eastAsia="Arial Unicode MS"/>
                <w:sz w:val="20"/>
                <w:szCs w:val="20"/>
                <w:lang w:val="da-DK" w:eastAsia="da-DK"/>
              </w:rPr>
              <w:t>2.25.291283622413876360871493815653100799259</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324DF690" w14:textId="77777777" w:rsidR="00A755A6" w:rsidRDefault="00A544E8">
            <w:pPr>
              <w:pStyle w:val="TableContents"/>
              <w:rPr>
                <w:sz w:val="20"/>
                <w:szCs w:val="20"/>
              </w:rPr>
            </w:pPr>
            <w:r>
              <w:rPr>
                <w:rStyle w:val="None"/>
                <w:rFonts w:eastAsia="Arial Unicode MS"/>
                <w:sz w:val="20"/>
                <w:szCs w:val="20"/>
                <w:lang w:val="da-DK" w:eastAsia="da-DK"/>
              </w:rPr>
              <w:t>Vessels, Services</w:t>
            </w:r>
          </w:p>
        </w:tc>
      </w:tr>
      <w:tr w:rsidR="00A755A6" w14:paraId="25AD315B" w14:textId="77777777">
        <w:trPr>
          <w:trHeight w:val="43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293E770B" w14:textId="77777777" w:rsidR="00A755A6" w:rsidRDefault="00A544E8">
            <w:pPr>
              <w:pStyle w:val="TableContents"/>
              <w:rPr>
                <w:sz w:val="20"/>
                <w:szCs w:val="20"/>
              </w:rPr>
            </w:pPr>
            <w:r>
              <w:rPr>
                <w:rStyle w:val="None"/>
                <w:rFonts w:eastAsia="Arial Unicode MS"/>
                <w:sz w:val="20"/>
                <w:szCs w:val="20"/>
                <w:lang w:val="da-DK" w:eastAsia="da-DK"/>
              </w:rPr>
              <w:t>MMSI number</w:t>
            </w:r>
          </w:p>
        </w:tc>
        <w:tc>
          <w:tcPr>
            <w:tcW w:w="4920" w:type="dxa"/>
            <w:tcBorders>
              <w:top w:val="single" w:sz="2" w:space="0" w:color="000000"/>
              <w:left w:val="single" w:sz="2" w:space="0" w:color="000000"/>
              <w:bottom w:val="single" w:sz="2" w:space="0" w:color="000000"/>
              <w:right w:val="single" w:sz="2" w:space="0" w:color="000000"/>
            </w:tcBorders>
            <w:shd w:val="clear" w:color="auto" w:fill="auto"/>
          </w:tcPr>
          <w:p w14:paraId="5C699F1C" w14:textId="77777777" w:rsidR="00A755A6" w:rsidRDefault="00A544E8">
            <w:pPr>
              <w:pStyle w:val="TableContents"/>
              <w:rPr>
                <w:sz w:val="20"/>
                <w:szCs w:val="20"/>
              </w:rPr>
            </w:pPr>
            <w:r>
              <w:rPr>
                <w:rStyle w:val="None"/>
                <w:rFonts w:eastAsia="Arial Unicode MS"/>
                <w:sz w:val="20"/>
                <w:szCs w:val="20"/>
                <w:lang w:val="da-DK" w:eastAsia="da-DK"/>
              </w:rPr>
              <w:t>2.25.328433707816814908768060331477217690907</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5B09E543" w14:textId="77777777" w:rsidR="00A755A6" w:rsidRDefault="00A544E8">
            <w:pPr>
              <w:pStyle w:val="TableContents"/>
              <w:rPr>
                <w:sz w:val="20"/>
                <w:szCs w:val="20"/>
              </w:rPr>
            </w:pPr>
            <w:r>
              <w:rPr>
                <w:rStyle w:val="None"/>
                <w:rFonts w:eastAsia="Arial Unicode MS"/>
                <w:sz w:val="20"/>
                <w:szCs w:val="20"/>
                <w:lang w:val="da-DK" w:eastAsia="da-DK"/>
              </w:rPr>
              <w:t>Vessels, Services</w:t>
            </w:r>
          </w:p>
        </w:tc>
      </w:tr>
      <w:tr w:rsidR="00A755A6" w14:paraId="4F247C61" w14:textId="77777777">
        <w:trPr>
          <w:trHeight w:val="43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004B26C3" w14:textId="77777777" w:rsidR="00A755A6" w:rsidRDefault="00A544E8">
            <w:pPr>
              <w:pStyle w:val="TableContents"/>
              <w:rPr>
                <w:sz w:val="20"/>
                <w:szCs w:val="20"/>
              </w:rPr>
            </w:pPr>
            <w:r>
              <w:rPr>
                <w:rStyle w:val="None"/>
                <w:rFonts w:eastAsia="Arial Unicode MS"/>
                <w:sz w:val="20"/>
                <w:szCs w:val="20"/>
                <w:lang w:val="da-DK" w:eastAsia="da-DK"/>
              </w:rPr>
              <w:t>AIS shiptype</w:t>
            </w:r>
          </w:p>
        </w:tc>
        <w:tc>
          <w:tcPr>
            <w:tcW w:w="4920" w:type="dxa"/>
            <w:tcBorders>
              <w:top w:val="single" w:sz="2" w:space="0" w:color="000000"/>
              <w:left w:val="single" w:sz="2" w:space="0" w:color="000000"/>
              <w:bottom w:val="single" w:sz="2" w:space="0" w:color="000000"/>
              <w:right w:val="single" w:sz="2" w:space="0" w:color="000000"/>
            </w:tcBorders>
            <w:shd w:val="clear" w:color="auto" w:fill="auto"/>
          </w:tcPr>
          <w:p w14:paraId="5E1AAAE1" w14:textId="77777777" w:rsidR="00A755A6" w:rsidRDefault="00A544E8">
            <w:pPr>
              <w:pStyle w:val="TableContents"/>
              <w:rPr>
                <w:sz w:val="20"/>
                <w:szCs w:val="20"/>
              </w:rPr>
            </w:pPr>
            <w:r>
              <w:rPr>
                <w:rStyle w:val="None"/>
                <w:rFonts w:eastAsia="Arial Unicode MS"/>
                <w:sz w:val="20"/>
                <w:szCs w:val="20"/>
                <w:lang w:val="da-DK" w:eastAsia="da-DK"/>
              </w:rPr>
              <w:t>2.25.107857171638679641902842130101018412315</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401A61BE" w14:textId="77777777" w:rsidR="00A755A6" w:rsidRDefault="00A544E8">
            <w:pPr>
              <w:pStyle w:val="TableContents"/>
              <w:rPr>
                <w:sz w:val="20"/>
                <w:szCs w:val="20"/>
              </w:rPr>
            </w:pPr>
            <w:r>
              <w:rPr>
                <w:rStyle w:val="None"/>
                <w:rFonts w:eastAsia="Arial Unicode MS"/>
                <w:sz w:val="20"/>
                <w:szCs w:val="20"/>
                <w:lang w:val="da-DK" w:eastAsia="da-DK"/>
              </w:rPr>
              <w:t>Vessels, Services</w:t>
            </w:r>
          </w:p>
        </w:tc>
      </w:tr>
      <w:tr w:rsidR="00A755A6" w14:paraId="59D4F12F" w14:textId="77777777">
        <w:trPr>
          <w:trHeight w:val="43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45C48495" w14:textId="77777777" w:rsidR="00A755A6" w:rsidRDefault="00A544E8">
            <w:pPr>
              <w:pStyle w:val="TableContents"/>
              <w:rPr>
                <w:sz w:val="20"/>
                <w:szCs w:val="20"/>
              </w:rPr>
            </w:pPr>
            <w:r>
              <w:rPr>
                <w:rStyle w:val="None"/>
                <w:rFonts w:eastAsia="Arial Unicode MS"/>
                <w:sz w:val="20"/>
                <w:szCs w:val="20"/>
                <w:lang w:val="da-DK" w:eastAsia="da-DK"/>
              </w:rPr>
              <w:t>Port of register</w:t>
            </w:r>
          </w:p>
        </w:tc>
        <w:tc>
          <w:tcPr>
            <w:tcW w:w="4920" w:type="dxa"/>
            <w:tcBorders>
              <w:top w:val="single" w:sz="2" w:space="0" w:color="000000"/>
              <w:left w:val="single" w:sz="2" w:space="0" w:color="000000"/>
              <w:bottom w:val="single" w:sz="2" w:space="0" w:color="000000"/>
              <w:right w:val="single" w:sz="2" w:space="0" w:color="000000"/>
            </w:tcBorders>
            <w:shd w:val="clear" w:color="auto" w:fill="auto"/>
          </w:tcPr>
          <w:p w14:paraId="1F1F1ED3" w14:textId="77777777" w:rsidR="00A755A6" w:rsidRDefault="00A544E8">
            <w:pPr>
              <w:pStyle w:val="TableContents"/>
              <w:rPr>
                <w:sz w:val="20"/>
                <w:szCs w:val="20"/>
              </w:rPr>
            </w:pPr>
            <w:r>
              <w:rPr>
                <w:rStyle w:val="None"/>
                <w:rFonts w:eastAsia="Arial Unicode MS"/>
                <w:sz w:val="20"/>
                <w:szCs w:val="20"/>
                <w:lang w:val="da-DK" w:eastAsia="da-DK"/>
              </w:rPr>
              <w:t>2.25.285632790821948647314354670918887798603</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07EE3E33" w14:textId="77777777" w:rsidR="00A755A6" w:rsidRDefault="00A544E8">
            <w:pPr>
              <w:pStyle w:val="TableContents"/>
              <w:rPr>
                <w:sz w:val="20"/>
                <w:szCs w:val="20"/>
              </w:rPr>
            </w:pPr>
            <w:r>
              <w:rPr>
                <w:rStyle w:val="None"/>
                <w:rFonts w:eastAsia="Arial Unicode MS"/>
                <w:sz w:val="20"/>
                <w:szCs w:val="20"/>
                <w:lang w:val="da-DK" w:eastAsia="da-DK"/>
              </w:rPr>
              <w:t>Vessels, Services</w:t>
            </w:r>
          </w:p>
        </w:tc>
      </w:tr>
      <w:tr w:rsidR="00A755A6" w14:paraId="15E752FB" w14:textId="77777777">
        <w:trPr>
          <w:trHeight w:val="43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59357CED" w14:textId="77777777" w:rsidR="00A755A6" w:rsidRDefault="00A544E8">
            <w:pPr>
              <w:pStyle w:val="TableContents"/>
              <w:rPr>
                <w:sz w:val="20"/>
                <w:szCs w:val="20"/>
              </w:rPr>
            </w:pPr>
            <w:r>
              <w:rPr>
                <w:rStyle w:val="None"/>
                <w:rFonts w:eastAsia="Arial Unicode MS"/>
                <w:sz w:val="20"/>
                <w:szCs w:val="20"/>
                <w:lang w:val="da-DK" w:eastAsia="da-DK"/>
              </w:rPr>
              <w:t>Ship MRN</w:t>
            </w:r>
          </w:p>
        </w:tc>
        <w:tc>
          <w:tcPr>
            <w:tcW w:w="4920" w:type="dxa"/>
            <w:tcBorders>
              <w:top w:val="single" w:sz="2" w:space="0" w:color="000000"/>
              <w:left w:val="single" w:sz="2" w:space="0" w:color="000000"/>
              <w:bottom w:val="single" w:sz="2" w:space="0" w:color="000000"/>
              <w:right w:val="single" w:sz="2" w:space="0" w:color="000000"/>
            </w:tcBorders>
            <w:shd w:val="clear" w:color="auto" w:fill="auto"/>
          </w:tcPr>
          <w:p w14:paraId="74067CAA" w14:textId="77777777" w:rsidR="00A755A6" w:rsidRDefault="00A544E8">
            <w:pPr>
              <w:pStyle w:val="TableContents"/>
              <w:rPr>
                <w:sz w:val="20"/>
                <w:szCs w:val="20"/>
              </w:rPr>
            </w:pPr>
            <w:r>
              <w:rPr>
                <w:rStyle w:val="None"/>
                <w:rFonts w:eastAsia="Arial Unicode MS"/>
                <w:sz w:val="20"/>
                <w:szCs w:val="20"/>
                <w:lang w:val="da-DK" w:eastAsia="da-DK"/>
              </w:rPr>
              <w:t>2.25.268095117363717005222833833642941669792</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37E98D87" w14:textId="77777777" w:rsidR="00A755A6" w:rsidRDefault="00A544E8">
            <w:pPr>
              <w:pStyle w:val="TableContents"/>
              <w:rPr>
                <w:sz w:val="20"/>
                <w:szCs w:val="20"/>
              </w:rPr>
            </w:pPr>
            <w:r>
              <w:rPr>
                <w:rStyle w:val="None"/>
                <w:rFonts w:eastAsia="Arial Unicode MS"/>
                <w:sz w:val="20"/>
                <w:szCs w:val="20"/>
                <w:lang w:val="da-DK" w:eastAsia="da-DK"/>
              </w:rPr>
              <w:t>Services</w:t>
            </w:r>
          </w:p>
        </w:tc>
      </w:tr>
      <w:tr w:rsidR="00A755A6" w14:paraId="327A074C" w14:textId="77777777">
        <w:trPr>
          <w:trHeight w:val="43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66671FFA" w14:textId="77777777" w:rsidR="00A755A6" w:rsidRDefault="00A544E8">
            <w:pPr>
              <w:pStyle w:val="TableContents"/>
              <w:rPr>
                <w:sz w:val="20"/>
                <w:szCs w:val="20"/>
              </w:rPr>
            </w:pPr>
            <w:r>
              <w:rPr>
                <w:rStyle w:val="None"/>
                <w:rFonts w:eastAsia="Arial Unicode MS"/>
                <w:sz w:val="20"/>
                <w:szCs w:val="20"/>
                <w:lang w:val="da-DK" w:eastAsia="da-DK"/>
              </w:rPr>
              <w:t>MRN</w:t>
            </w:r>
          </w:p>
        </w:tc>
        <w:tc>
          <w:tcPr>
            <w:tcW w:w="4920" w:type="dxa"/>
            <w:tcBorders>
              <w:top w:val="single" w:sz="2" w:space="0" w:color="000000"/>
              <w:left w:val="single" w:sz="2" w:space="0" w:color="000000"/>
              <w:bottom w:val="single" w:sz="2" w:space="0" w:color="000000"/>
              <w:right w:val="single" w:sz="2" w:space="0" w:color="000000"/>
            </w:tcBorders>
            <w:shd w:val="clear" w:color="auto" w:fill="auto"/>
          </w:tcPr>
          <w:p w14:paraId="1D42ADE3" w14:textId="77777777" w:rsidR="00A755A6" w:rsidRDefault="00A544E8">
            <w:pPr>
              <w:pStyle w:val="TableContents"/>
              <w:rPr>
                <w:sz w:val="20"/>
                <w:szCs w:val="20"/>
              </w:rPr>
            </w:pPr>
            <w:r>
              <w:rPr>
                <w:rStyle w:val="None"/>
                <w:rFonts w:eastAsia="Arial Unicode MS"/>
                <w:sz w:val="20"/>
                <w:szCs w:val="20"/>
                <w:lang w:val="da-DK" w:eastAsia="da-DK"/>
              </w:rPr>
              <w:t>2.25.271477598449775373676560215839310464283</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22159ECE" w14:textId="49487226" w:rsidR="00A755A6" w:rsidRDefault="00A544E8">
            <w:pPr>
              <w:pStyle w:val="TableContents"/>
              <w:rPr>
                <w:sz w:val="20"/>
                <w:szCs w:val="20"/>
                <w:lang w:val="fr-FR"/>
              </w:rPr>
            </w:pPr>
            <w:r w:rsidRPr="005961F0">
              <w:rPr>
                <w:rStyle w:val="None"/>
                <w:rFonts w:eastAsia="Arial Unicode MS"/>
                <w:sz w:val="20"/>
                <w:szCs w:val="20"/>
                <w:lang w:val="en-US" w:eastAsia="da-DK"/>
              </w:rPr>
              <w:t>Vessels, Users, Devices, Services</w:t>
            </w:r>
          </w:p>
        </w:tc>
      </w:tr>
      <w:tr w:rsidR="00A755A6" w14:paraId="487879CF" w14:textId="77777777">
        <w:trPr>
          <w:trHeight w:val="43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0E76CCDF" w14:textId="77777777" w:rsidR="00A755A6" w:rsidRDefault="00A544E8">
            <w:pPr>
              <w:pStyle w:val="TableContents"/>
              <w:rPr>
                <w:sz w:val="20"/>
                <w:szCs w:val="20"/>
              </w:rPr>
            </w:pPr>
            <w:r>
              <w:rPr>
                <w:rStyle w:val="None"/>
                <w:rFonts w:eastAsia="Arial Unicode MS"/>
                <w:sz w:val="20"/>
                <w:szCs w:val="20"/>
                <w:lang w:val="da-DK" w:eastAsia="da-DK"/>
              </w:rPr>
              <w:t>Permissions</w:t>
            </w:r>
          </w:p>
        </w:tc>
        <w:tc>
          <w:tcPr>
            <w:tcW w:w="4920" w:type="dxa"/>
            <w:tcBorders>
              <w:top w:val="single" w:sz="2" w:space="0" w:color="000000"/>
              <w:left w:val="single" w:sz="2" w:space="0" w:color="000000"/>
              <w:bottom w:val="single" w:sz="2" w:space="0" w:color="000000"/>
              <w:right w:val="single" w:sz="2" w:space="0" w:color="000000"/>
            </w:tcBorders>
            <w:shd w:val="clear" w:color="auto" w:fill="auto"/>
          </w:tcPr>
          <w:p w14:paraId="7E9E4DD1" w14:textId="77777777" w:rsidR="00A755A6" w:rsidRDefault="00A544E8">
            <w:pPr>
              <w:pStyle w:val="TableContents"/>
              <w:rPr>
                <w:sz w:val="20"/>
                <w:szCs w:val="20"/>
              </w:rPr>
            </w:pPr>
            <w:r>
              <w:rPr>
                <w:rStyle w:val="None"/>
                <w:rFonts w:eastAsia="Arial Unicode MS"/>
                <w:sz w:val="20"/>
                <w:szCs w:val="20"/>
                <w:lang w:val="da-DK" w:eastAsia="da-DK"/>
              </w:rPr>
              <w:t>2.25.174437629172304915481663724171734402331</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1A1C3DB8" w14:textId="45926C7C" w:rsidR="00A755A6" w:rsidRDefault="00A544E8">
            <w:pPr>
              <w:pStyle w:val="TableContents"/>
              <w:rPr>
                <w:sz w:val="20"/>
                <w:szCs w:val="20"/>
                <w:lang w:val="fr-FR"/>
              </w:rPr>
            </w:pPr>
            <w:r w:rsidRPr="005961F0">
              <w:rPr>
                <w:rStyle w:val="None"/>
                <w:rFonts w:eastAsia="Arial Unicode MS"/>
                <w:sz w:val="20"/>
                <w:szCs w:val="20"/>
                <w:lang w:val="en-US" w:eastAsia="da-DK"/>
              </w:rPr>
              <w:t>Vessels, Users, Devices, Services</w:t>
            </w:r>
          </w:p>
        </w:tc>
      </w:tr>
      <w:tr w:rsidR="00A755A6" w14:paraId="22A6F64E" w14:textId="77777777">
        <w:trPr>
          <w:trHeight w:val="43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50E5DC5B" w14:textId="1D58A665" w:rsidR="00A755A6" w:rsidRDefault="0047599C">
            <w:pPr>
              <w:pStyle w:val="TableContents"/>
              <w:rPr>
                <w:sz w:val="20"/>
                <w:szCs w:val="20"/>
              </w:rPr>
            </w:pPr>
            <w:r>
              <w:rPr>
                <w:rStyle w:val="None"/>
                <w:rFonts w:eastAsia="Arial Unicode MS"/>
                <w:sz w:val="20"/>
                <w:szCs w:val="20"/>
                <w:lang w:val="da-DK" w:eastAsia="da-DK"/>
              </w:rPr>
              <w:t xml:space="preserve">Alternate </w:t>
            </w:r>
            <w:r w:rsidR="00A544E8">
              <w:rPr>
                <w:rStyle w:val="None"/>
                <w:rFonts w:eastAsia="Arial Unicode MS"/>
                <w:sz w:val="20"/>
                <w:szCs w:val="20"/>
                <w:lang w:val="da-DK" w:eastAsia="da-DK"/>
              </w:rPr>
              <w:t>MRN</w:t>
            </w:r>
          </w:p>
        </w:tc>
        <w:tc>
          <w:tcPr>
            <w:tcW w:w="4920" w:type="dxa"/>
            <w:tcBorders>
              <w:top w:val="single" w:sz="2" w:space="0" w:color="000000"/>
              <w:left w:val="single" w:sz="2" w:space="0" w:color="000000"/>
              <w:bottom w:val="single" w:sz="2" w:space="0" w:color="000000"/>
              <w:right w:val="single" w:sz="2" w:space="0" w:color="000000"/>
            </w:tcBorders>
            <w:shd w:val="clear" w:color="auto" w:fill="auto"/>
          </w:tcPr>
          <w:p w14:paraId="1D4366F4" w14:textId="77777777" w:rsidR="00A755A6" w:rsidRDefault="00A544E8">
            <w:pPr>
              <w:pStyle w:val="TableContents"/>
              <w:rPr>
                <w:sz w:val="20"/>
                <w:szCs w:val="20"/>
              </w:rPr>
            </w:pPr>
            <w:r>
              <w:rPr>
                <w:rStyle w:val="None"/>
                <w:rFonts w:eastAsia="Arial Unicode MS"/>
                <w:sz w:val="20"/>
                <w:szCs w:val="20"/>
                <w:lang w:val="da-DK" w:eastAsia="da-DK"/>
              </w:rPr>
              <w:t>2.25.133833610339604538603087183843785923701</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3DD15497" w14:textId="6C787EAA" w:rsidR="00A755A6" w:rsidRDefault="00A544E8">
            <w:pPr>
              <w:pStyle w:val="TableContents"/>
              <w:rPr>
                <w:sz w:val="20"/>
                <w:szCs w:val="20"/>
                <w:lang w:val="fr-FR"/>
              </w:rPr>
            </w:pPr>
            <w:r w:rsidRPr="005961F0">
              <w:rPr>
                <w:rStyle w:val="None"/>
                <w:rFonts w:eastAsia="Arial Unicode MS"/>
                <w:sz w:val="20"/>
                <w:szCs w:val="20"/>
                <w:lang w:val="en-US" w:eastAsia="da-DK"/>
              </w:rPr>
              <w:t>Vessels, Users, Devices, Services</w:t>
            </w:r>
          </w:p>
        </w:tc>
      </w:tr>
      <w:tr w:rsidR="00A755A6" w14:paraId="599ADBEB" w14:textId="77777777">
        <w:trPr>
          <w:trHeight w:val="438"/>
        </w:trPr>
        <w:tc>
          <w:tcPr>
            <w:tcW w:w="1600" w:type="dxa"/>
            <w:tcBorders>
              <w:top w:val="single" w:sz="2" w:space="0" w:color="000000"/>
              <w:left w:val="single" w:sz="2" w:space="0" w:color="000000"/>
              <w:bottom w:val="single" w:sz="2" w:space="0" w:color="000000"/>
              <w:right w:val="single" w:sz="2" w:space="0" w:color="000000"/>
            </w:tcBorders>
            <w:shd w:val="clear" w:color="auto" w:fill="auto"/>
          </w:tcPr>
          <w:p w14:paraId="25859C2A" w14:textId="77777777" w:rsidR="00A755A6" w:rsidRDefault="00A544E8">
            <w:pPr>
              <w:pStyle w:val="TableContents"/>
              <w:rPr>
                <w:sz w:val="20"/>
                <w:szCs w:val="20"/>
              </w:rPr>
            </w:pPr>
            <w:r>
              <w:rPr>
                <w:rStyle w:val="None"/>
                <w:rFonts w:eastAsia="Arial Unicode MS"/>
                <w:sz w:val="20"/>
                <w:szCs w:val="20"/>
                <w:lang w:val="da-DK" w:eastAsia="da-DK"/>
              </w:rPr>
              <w:t>URL</w:t>
            </w:r>
          </w:p>
        </w:tc>
        <w:tc>
          <w:tcPr>
            <w:tcW w:w="4920" w:type="dxa"/>
            <w:tcBorders>
              <w:top w:val="single" w:sz="2" w:space="0" w:color="000000"/>
              <w:left w:val="single" w:sz="2" w:space="0" w:color="000000"/>
              <w:bottom w:val="single" w:sz="2" w:space="0" w:color="000000"/>
              <w:right w:val="single" w:sz="2" w:space="0" w:color="000000"/>
            </w:tcBorders>
            <w:shd w:val="clear" w:color="auto" w:fill="auto"/>
          </w:tcPr>
          <w:p w14:paraId="11C4C689" w14:textId="77777777" w:rsidR="00A755A6" w:rsidRDefault="00A544E8">
            <w:pPr>
              <w:pStyle w:val="TableContents"/>
              <w:rPr>
                <w:sz w:val="20"/>
                <w:szCs w:val="20"/>
              </w:rPr>
            </w:pPr>
            <w:r>
              <w:rPr>
                <w:rStyle w:val="None"/>
                <w:rFonts w:eastAsia="Arial Unicode MS"/>
                <w:sz w:val="20"/>
                <w:szCs w:val="20"/>
                <w:lang w:val="da-DK" w:eastAsia="da-DK"/>
              </w:rPr>
              <w:t>2.25.245076023612240385163414144226581328607</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45012FFD" w14:textId="65A01DF1" w:rsidR="00A755A6" w:rsidRDefault="00A755A6">
            <w:pPr>
              <w:pStyle w:val="TableContents"/>
              <w:rPr>
                <w:sz w:val="20"/>
                <w:szCs w:val="20"/>
              </w:rPr>
            </w:pPr>
          </w:p>
        </w:tc>
      </w:tr>
    </w:tbl>
    <w:p w14:paraId="24F3AC80" w14:textId="1440A698" w:rsidR="00A755A6" w:rsidRDefault="00934ACC" w:rsidP="00934ACC">
      <w:pPr>
        <w:pStyle w:val="Caption"/>
        <w:jc w:val="center"/>
        <w:rPr>
          <w:rStyle w:val="None"/>
          <w:rFonts w:eastAsia="Batang"/>
          <w:lang w:eastAsia="ko-KR"/>
        </w:rPr>
      </w:pPr>
      <w:r>
        <w:t xml:space="preserve">Table </w:t>
      </w:r>
      <w:r>
        <w:fldChar w:fldCharType="begin"/>
      </w:r>
      <w:r>
        <w:instrText xml:space="preserve"> SEQ Table \* ARABIC </w:instrText>
      </w:r>
      <w:r>
        <w:fldChar w:fldCharType="separate"/>
      </w:r>
      <w:r>
        <w:rPr>
          <w:noProof/>
        </w:rPr>
        <w:t>1</w:t>
      </w:r>
      <w:r>
        <w:fldChar w:fldCharType="end"/>
      </w:r>
      <w:r>
        <w:t xml:space="preserve">: </w:t>
      </w:r>
      <w:r w:rsidRPr="00D51F32">
        <w:t>Suggested defined fields and their usage by entity kinds.</w:t>
      </w:r>
    </w:p>
    <w:p w14:paraId="332D7415" w14:textId="77777777" w:rsidR="00A755A6" w:rsidRDefault="00A755A6">
      <w:pPr>
        <w:pStyle w:val="BodyText"/>
        <w:widowControl w:val="0"/>
        <w:ind w:left="55" w:hanging="55"/>
      </w:pPr>
    </w:p>
    <w:p w14:paraId="71CB0B57" w14:textId="46530402" w:rsidR="00A755A6" w:rsidRDefault="00A544E8">
      <w:pPr>
        <w:pStyle w:val="BodyText"/>
        <w:rPr>
          <w:rStyle w:val="None"/>
        </w:rPr>
      </w:pPr>
      <w:r>
        <w:rPr>
          <w:rStyle w:val="None"/>
        </w:rPr>
        <w:t>Encoding of string values in certificates must follow the specifications defined in RFC 5280</w:t>
      </w:r>
      <w:r w:rsidR="00AD2E7E">
        <w:rPr>
          <w:rStyle w:val="None"/>
        </w:rPr>
        <w:t xml:space="preserve"> [</w:t>
      </w:r>
      <w:r w:rsidR="00246B1B">
        <w:rPr>
          <w:rStyle w:val="None"/>
        </w:rPr>
        <w:t>RFC5280</w:t>
      </w:r>
      <w:r w:rsidR="00AD2E7E">
        <w:rPr>
          <w:rStyle w:val="None"/>
        </w:rPr>
        <w:t>]</w:t>
      </w:r>
      <w:r>
        <w:rPr>
          <w:rStyle w:val="None"/>
        </w:rPr>
        <w:t xml:space="preserve">, and where possible it is highly recommended to use UTF-8. </w:t>
      </w:r>
    </w:p>
    <w:p w14:paraId="157EEDE9" w14:textId="351FB22C" w:rsidR="00A755A6" w:rsidRDefault="00A544E8">
      <w:pPr>
        <w:pStyle w:val="BodyText"/>
        <w:rPr>
          <w:rStyle w:val="None"/>
        </w:rPr>
      </w:pPr>
      <w:r>
        <w:rPr>
          <w:rStyle w:val="None"/>
        </w:rPr>
        <w:t>To be able to check the revocation status of a given certificate all MCP ID certificates must include an endpoint to an up-to-date certificate revocation list that is signed by the issuing CA that has signed the certificate in question according to RFC 5280</w:t>
      </w:r>
      <w:r w:rsidR="00C25CE3">
        <w:rPr>
          <w:rStyle w:val="None"/>
        </w:rPr>
        <w:t xml:space="preserve"> </w:t>
      </w:r>
      <w:r>
        <w:rPr>
          <w:rStyle w:val="None"/>
        </w:rPr>
        <w:t>[</w:t>
      </w:r>
      <w:r w:rsidR="00246B1B">
        <w:rPr>
          <w:rStyle w:val="None"/>
        </w:rPr>
        <w:t>RFC5280</w:t>
      </w:r>
      <w:r>
        <w:rPr>
          <w:rStyle w:val="None"/>
        </w:rPr>
        <w:t xml:space="preserve">]. </w:t>
      </w:r>
    </w:p>
    <w:p w14:paraId="4179CD4D" w14:textId="1C031CBA" w:rsidR="00A755A6" w:rsidRDefault="00A544E8">
      <w:pPr>
        <w:pStyle w:val="BodyText"/>
        <w:rPr>
          <w:rStyle w:val="None"/>
        </w:rPr>
      </w:pPr>
      <w:r>
        <w:rPr>
          <w:rStyle w:val="None"/>
        </w:rPr>
        <w:t>Additionally, all MCP ID certificates must also include an endpoint to an OCSP responder that is able to return the revocation status of the certificate in question according to RFC 6960</w:t>
      </w:r>
      <w:r w:rsidR="00246B1B">
        <w:rPr>
          <w:rStyle w:val="None"/>
        </w:rPr>
        <w:t xml:space="preserve"> </w:t>
      </w:r>
      <w:r>
        <w:rPr>
          <w:rStyle w:val="None"/>
        </w:rPr>
        <w:t>[</w:t>
      </w:r>
      <w:r w:rsidR="00246B1B">
        <w:rPr>
          <w:rStyle w:val="None"/>
        </w:rPr>
        <w:t>RFC6960</w:t>
      </w:r>
      <w:r>
        <w:rPr>
          <w:rStyle w:val="None"/>
        </w:rPr>
        <w:t>].</w:t>
      </w:r>
    </w:p>
    <w:p w14:paraId="78C5CBA6" w14:textId="37383BF8" w:rsidR="00A755A6" w:rsidRDefault="00A544E8">
      <w:pPr>
        <w:pStyle w:val="Heading2"/>
        <w:numPr>
          <w:ilvl w:val="0"/>
          <w:numId w:val="0"/>
        </w:numPr>
      </w:pPr>
      <w:r>
        <w:t>5.5.</w:t>
      </w:r>
      <w:r>
        <w:tab/>
      </w:r>
      <w:ins w:id="29" w:author="Jaime Alvarez" w:date="2024-03-22T11:02:00Z">
        <w:r w:rsidR="00913D28">
          <w:t>R</w:t>
        </w:r>
      </w:ins>
      <w:del w:id="30" w:author="Jaime Alvarez" w:date="2024-03-22T11:02:00Z">
        <w:r w:rsidDel="00913D28">
          <w:delText>r</w:delText>
        </w:r>
      </w:del>
      <w:r>
        <w:t>ecommendations for the validity period of the certificate</w:t>
      </w:r>
    </w:p>
    <w:p w14:paraId="5722A6D9" w14:textId="77777777" w:rsidR="00A755A6" w:rsidRDefault="00A755A6">
      <w:pPr>
        <w:pStyle w:val="Heading2separationline"/>
      </w:pPr>
    </w:p>
    <w:p w14:paraId="095293B2" w14:textId="6A5192C4" w:rsidR="00A755A6" w:rsidRDefault="00DC46E5" w:rsidP="00934ACC">
      <w:pPr>
        <w:pStyle w:val="BodyText"/>
        <w:rPr>
          <w:rFonts w:eastAsia="Batang"/>
          <w:lang w:eastAsia="ko-KR"/>
        </w:rPr>
      </w:pPr>
      <w:r>
        <w:t xml:space="preserve">The following defines the recommended validity period of certificates. The validity period defines the maximum length of a certificate; it does not include any information about revocation. Therefore, the associated revocation list must always be checked in combination with the validity period. </w:t>
      </w:r>
      <w:r w:rsidR="00A544E8">
        <w:t>For different entities/levels in a certificate hierarchy, different validity periods are appropriate. At the highest level, root certificates should have a longer validity that overlaps with periodically newly added root certificates. At the intermediate level(s) the validity period should be shorter, but still long enough to allow distribution before they can be actively used.</w:t>
      </w:r>
      <w:r w:rsidR="00DA54E8">
        <w:t xml:space="preserve"> </w:t>
      </w:r>
    </w:p>
    <w:p w14:paraId="04AFD9B1" w14:textId="567865BC" w:rsidR="00A755A6" w:rsidRDefault="00383375" w:rsidP="00934ACC">
      <w:pPr>
        <w:pStyle w:val="Caption"/>
        <w:jc w:val="center"/>
      </w:pPr>
      <w:bookmarkStart w:id="31" w:name="_Toc161844394"/>
      <w:r>
        <w:rPr>
          <w:rFonts w:eastAsia="Batang"/>
          <w:noProof/>
          <w:lang w:eastAsia="ko-KR"/>
        </w:rPr>
        <w:lastRenderedPageBreak/>
        <w:drawing>
          <wp:anchor distT="0" distB="0" distL="0" distR="114300" simplePos="0" relativeHeight="251658240" behindDoc="0" locked="0" layoutInCell="0" allowOverlap="1" wp14:anchorId="20FFAE58" wp14:editId="74046C14">
            <wp:simplePos x="0" y="0"/>
            <wp:positionH relativeFrom="margin">
              <wp:posOffset>8255</wp:posOffset>
            </wp:positionH>
            <wp:positionV relativeFrom="paragraph">
              <wp:posOffset>183938</wp:posOffset>
            </wp:positionV>
            <wp:extent cx="5969635" cy="2505075"/>
            <wp:effectExtent l="0" t="0" r="0" b="0"/>
            <wp:wrapSquare wrapText="bothSides"/>
            <wp:docPr id="30" name="Picture 1377811818" descr="A diagram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1377811818" descr="A diagram of a graph&#10;&#10;Description automatically generated"/>
                    <pic:cNvPicPr>
                      <a:picLocks noChangeAspect="1" noChangeArrowheads="1"/>
                    </pic:cNvPicPr>
                  </pic:nvPicPr>
                  <pic:blipFill>
                    <a:blip r:embed="rId32"/>
                    <a:stretch>
                      <a:fillRect/>
                    </a:stretch>
                  </pic:blipFill>
                  <pic:spPr bwMode="auto">
                    <a:xfrm>
                      <a:off x="0" y="0"/>
                      <a:ext cx="5969635" cy="2505075"/>
                    </a:xfrm>
                    <a:prstGeom prst="rect">
                      <a:avLst/>
                    </a:prstGeom>
                  </pic:spPr>
                </pic:pic>
              </a:graphicData>
            </a:graphic>
            <wp14:sizeRelH relativeFrom="margin">
              <wp14:pctWidth>0</wp14:pctWidth>
            </wp14:sizeRelH>
            <wp14:sizeRelV relativeFrom="margin">
              <wp14:pctHeight>0</wp14:pctHeight>
            </wp14:sizeRelV>
          </wp:anchor>
        </w:drawing>
      </w:r>
      <w:r w:rsidR="00443DD9">
        <w:t xml:space="preserve">Figure </w:t>
      </w:r>
      <w:r w:rsidR="00443DD9">
        <w:fldChar w:fldCharType="begin"/>
      </w:r>
      <w:r w:rsidR="00443DD9">
        <w:instrText xml:space="preserve"> SEQ Figure \* ARABIC </w:instrText>
      </w:r>
      <w:r w:rsidR="00443DD9">
        <w:fldChar w:fldCharType="separate"/>
      </w:r>
      <w:r w:rsidR="00443DD9">
        <w:rPr>
          <w:noProof/>
        </w:rPr>
        <w:t>1</w:t>
      </w:r>
      <w:r w:rsidR="00443DD9">
        <w:fldChar w:fldCharType="end"/>
      </w:r>
      <w:r w:rsidR="00443DD9">
        <w:t xml:space="preserve">: </w:t>
      </w:r>
      <w:r w:rsidR="00443DD9" w:rsidRPr="00DB0DE9">
        <w:t>Certificate renewal strategy.</w:t>
      </w:r>
      <w:bookmarkEnd w:id="31"/>
    </w:p>
    <w:p w14:paraId="693F0C14" w14:textId="56054661" w:rsidR="00A755A6" w:rsidRDefault="00A755A6">
      <w:pPr>
        <w:pStyle w:val="BodyText"/>
      </w:pPr>
    </w:p>
    <w:p w14:paraId="32BF3E9F" w14:textId="71F3E592" w:rsidR="00A755A6" w:rsidRDefault="00B4113E">
      <w:pPr>
        <w:pStyle w:val="BodyText"/>
      </w:pPr>
      <w:r>
        <w:t>F</w:t>
      </w:r>
      <w:r w:rsidR="00A544E8">
        <w:t>or certificate validity periods in a root-intermediate-client hierarchy are</w:t>
      </w:r>
      <w:r w:rsidR="000A14A8">
        <w:t xml:space="preserve"> recommended to be</w:t>
      </w:r>
      <w:r w:rsidR="00A544E8">
        <w:t>:</w:t>
      </w:r>
    </w:p>
    <w:p w14:paraId="6DD22E0E" w14:textId="3E71BDC6" w:rsidR="00A755A6" w:rsidRDefault="00A544E8">
      <w:pPr>
        <w:pStyle w:val="BodyText"/>
        <w:numPr>
          <w:ilvl w:val="0"/>
          <w:numId w:val="29"/>
        </w:numPr>
      </w:pPr>
      <w:r>
        <w:t xml:space="preserve">MCP </w:t>
      </w:r>
      <w:r w:rsidR="00C6745F">
        <w:t>Identity Service Provider Root Certificate</w:t>
      </w:r>
      <w:r>
        <w:t xml:space="preserve">: </w:t>
      </w:r>
      <w:r w:rsidR="00C6745F">
        <w:t xml:space="preserve">They should behave as </w:t>
      </w:r>
      <w:r>
        <w:t xml:space="preserve">Root-CA: 10 years validity and renewed every 3 years, </w:t>
      </w:r>
      <w:r w:rsidR="00E76B41">
        <w:t xml:space="preserve">certificate should only be used for </w:t>
      </w:r>
      <w:r>
        <w:t xml:space="preserve">signing when </w:t>
      </w:r>
      <w:r w:rsidR="00E76B41">
        <w:t xml:space="preserve">at least </w:t>
      </w:r>
      <w:r>
        <w:t>1 year old.</w:t>
      </w:r>
    </w:p>
    <w:p w14:paraId="333DB630" w14:textId="2C8A233B" w:rsidR="00A755A6" w:rsidRDefault="00A544E8">
      <w:pPr>
        <w:pStyle w:val="BodyText"/>
        <w:numPr>
          <w:ilvl w:val="0"/>
          <w:numId w:val="29"/>
        </w:numPr>
      </w:pPr>
      <w:r>
        <w:t xml:space="preserve">MCP </w:t>
      </w:r>
      <w:r w:rsidR="00897D47">
        <w:t>Identity Service Provider</w:t>
      </w:r>
      <w:r>
        <w:t xml:space="preserve"> Intermediate</w:t>
      </w:r>
      <w:r w:rsidR="00897D47">
        <w:t xml:space="preserve"> Certificate</w:t>
      </w:r>
      <w:r>
        <w:t xml:space="preserve">: 3 years validity, renew every 1 year, </w:t>
      </w:r>
      <w:r w:rsidR="00E76B41">
        <w:t>certificate should only be used for signing when at least</w:t>
      </w:r>
      <w:r w:rsidR="00E76B41" w:rsidDel="00E76B41">
        <w:t xml:space="preserve"> </w:t>
      </w:r>
      <w:r>
        <w:t>1 year old.</w:t>
      </w:r>
    </w:p>
    <w:p w14:paraId="618326E1" w14:textId="1BAAFD87" w:rsidR="00A755A6" w:rsidRDefault="00A544E8">
      <w:pPr>
        <w:pStyle w:val="BodyText"/>
        <w:numPr>
          <w:ilvl w:val="0"/>
          <w:numId w:val="29"/>
        </w:numPr>
      </w:pPr>
      <w:r>
        <w:t>End-system or client certificate (signed by intermediate): 6 months validity, renew</w:t>
      </w:r>
      <w:r w:rsidR="008E3BE3">
        <w:t xml:space="preserve"> </w:t>
      </w:r>
      <w:r>
        <w:t>2 months before expiry.</w:t>
      </w:r>
    </w:p>
    <w:p w14:paraId="25F77B93" w14:textId="755CC748" w:rsidR="00A755A6" w:rsidRDefault="00DC46E5">
      <w:pPr>
        <w:pStyle w:val="BodyText"/>
      </w:pPr>
      <w:r>
        <w:t xml:space="preserve">This defines a rolling certification renewal that is ensures that the validity period of lower-tier key (signed by root or intermediate certificates) will always be valid throughout the validity period. </w:t>
      </w:r>
      <w:r w:rsidR="00A544E8">
        <w:t>When renewing a certificate, it is recommended to always renew keys as well as signing requests</w:t>
      </w:r>
      <w:r w:rsidR="00CA2276">
        <w:t xml:space="preserve"> [</w:t>
      </w:r>
      <w:r w:rsidR="00136E47" w:rsidRPr="00C140AB">
        <w:rPr>
          <w:lang w:val="en-US"/>
        </w:rPr>
        <w:t>NIST</w:t>
      </w:r>
      <w:r w:rsidR="00AB4CCA">
        <w:rPr>
          <w:lang w:val="en-US"/>
        </w:rPr>
        <w:t>-</w:t>
      </w:r>
      <w:r w:rsidR="00136E47" w:rsidRPr="00C140AB">
        <w:rPr>
          <w:lang w:val="en-US"/>
        </w:rPr>
        <w:t>SP</w:t>
      </w:r>
      <w:r w:rsidR="00AB4CCA">
        <w:rPr>
          <w:lang w:val="en-US"/>
        </w:rPr>
        <w:t>-</w:t>
      </w:r>
      <w:r w:rsidR="00136E47" w:rsidRPr="00C140AB">
        <w:rPr>
          <w:lang w:val="en-US"/>
        </w:rPr>
        <w:t>800-</w:t>
      </w:r>
      <w:r w:rsidR="00136E47" w:rsidRPr="00C140AB">
        <w:rPr>
          <w:bCs/>
          <w:lang w:val="en-US"/>
        </w:rPr>
        <w:t>57</w:t>
      </w:r>
      <w:r w:rsidR="00CA2276">
        <w:t>]</w:t>
      </w:r>
      <w:r w:rsidR="00A544E8">
        <w:t xml:space="preserve">. </w:t>
      </w:r>
    </w:p>
    <w:p w14:paraId="6CD95C9E" w14:textId="4A766127" w:rsidR="00A755A6" w:rsidRDefault="00A544E8">
      <w:pPr>
        <w:pStyle w:val="BodyText"/>
      </w:pPr>
      <w:r>
        <w:t xml:space="preserve">When creating a certificate, one could </w:t>
      </w:r>
      <w:r w:rsidR="00A656FE">
        <w:t>a</w:t>
      </w:r>
      <w:r>
        <w:t>lso choose a postponed validity starting date to cover the starting period for distribution before active use. In the graphic to the right, the above scheme is depicted.</w:t>
      </w:r>
    </w:p>
    <w:p w14:paraId="69C30B70" w14:textId="77777777" w:rsidR="00A755A6" w:rsidRDefault="00A544E8">
      <w:pPr>
        <w:pStyle w:val="BodyText"/>
      </w:pPr>
      <w:r>
        <w:t>It is suggested to standardise all periods and have specified periods for the root, the intermediate (MCP instance, issuer) and the end user, whether client or server.</w:t>
      </w:r>
    </w:p>
    <w:p w14:paraId="491B6FBD" w14:textId="3A7A0363" w:rsidR="004D5C6C" w:rsidRDefault="00E26A01">
      <w:pPr>
        <w:pStyle w:val="BodyText"/>
      </w:pPr>
      <w:r>
        <w:t>Keys and certificates must be archived a</w:t>
      </w:r>
      <w:r w:rsidR="006638EF">
        <w:t xml:space="preserve">nd/or deleted according to the guidelines specified in </w:t>
      </w:r>
      <w:r w:rsidR="008D53D2">
        <w:t>[</w:t>
      </w:r>
      <w:r w:rsidR="00AB4CCA" w:rsidRPr="002A78AB">
        <w:rPr>
          <w:lang w:val="en-US"/>
        </w:rPr>
        <w:t>NIST</w:t>
      </w:r>
      <w:r w:rsidR="00AB4CCA">
        <w:rPr>
          <w:lang w:val="en-US"/>
        </w:rPr>
        <w:t>-</w:t>
      </w:r>
      <w:r w:rsidR="00AB4CCA" w:rsidRPr="002A78AB">
        <w:rPr>
          <w:lang w:val="en-US"/>
        </w:rPr>
        <w:t>SP</w:t>
      </w:r>
      <w:r w:rsidR="00AB4CCA">
        <w:rPr>
          <w:lang w:val="en-US"/>
        </w:rPr>
        <w:t>-</w:t>
      </w:r>
      <w:r w:rsidR="00AB4CCA" w:rsidRPr="002A78AB">
        <w:rPr>
          <w:lang w:val="en-US"/>
        </w:rPr>
        <w:t>800-</w:t>
      </w:r>
      <w:r w:rsidR="00AB4CCA" w:rsidRPr="002A78AB">
        <w:rPr>
          <w:bCs/>
          <w:lang w:val="en-US"/>
        </w:rPr>
        <w:t>57</w:t>
      </w:r>
      <w:r w:rsidR="00E76003">
        <w:t>].</w:t>
      </w:r>
    </w:p>
    <w:p w14:paraId="17D1A102" w14:textId="7615188F" w:rsidR="00C07A93" w:rsidRDefault="00C07A93">
      <w:pPr>
        <w:pStyle w:val="BodyText"/>
      </w:pPr>
      <w:r>
        <w:t>It is important to note that these recommendations do not supersede requirement defined by other governing documents, e.g. [</w:t>
      </w:r>
      <w:proofErr w:type="spellStart"/>
      <w:r w:rsidR="002B61FD" w:rsidRPr="002B61FD">
        <w:t>IALAsec</w:t>
      </w:r>
      <w:proofErr w:type="spellEnd"/>
      <w:r w:rsidR="00246B1B">
        <w:t>][IEC</w:t>
      </w:r>
      <w:r w:rsidR="00246B1B" w:rsidRPr="00C07A93">
        <w:t>63154</w:t>
      </w:r>
      <w:r w:rsidR="00246B1B">
        <w:t>]</w:t>
      </w:r>
      <w:r w:rsidR="001F1C9B">
        <w:t>.</w:t>
      </w:r>
    </w:p>
    <w:p w14:paraId="1EAD5F15" w14:textId="6B68B1C5" w:rsidR="00E76003" w:rsidRDefault="007C2D2E">
      <w:pPr>
        <w:pStyle w:val="Heading2"/>
        <w:numPr>
          <w:ilvl w:val="0"/>
          <w:numId w:val="0"/>
        </w:numPr>
      </w:pPr>
      <w:r>
        <w:t>5.6.</w:t>
      </w:r>
      <w:r>
        <w:tab/>
        <w:t>C</w:t>
      </w:r>
      <w:ins w:id="32" w:author="Jaime Alvarez" w:date="2024-03-22T11:03:00Z">
        <w:r w:rsidR="00913D28">
          <w:t>ertificate renewal</w:t>
        </w:r>
      </w:ins>
      <w:del w:id="33" w:author="Jaime Alvarez" w:date="2024-03-22T11:03:00Z">
        <w:r w:rsidDel="00913D28">
          <w:delText>ERTIFICATE RENEWAL</w:delText>
        </w:r>
      </w:del>
    </w:p>
    <w:p w14:paraId="5CFDF825" w14:textId="77777777" w:rsidR="00572E68" w:rsidRDefault="00572E68" w:rsidP="00572E68">
      <w:pPr>
        <w:pStyle w:val="Heading2separationline"/>
      </w:pPr>
    </w:p>
    <w:p w14:paraId="7B0B3C52" w14:textId="75E0CE38" w:rsidR="007C2D2E" w:rsidRDefault="00E551BF" w:rsidP="00D11C28">
      <w:pPr>
        <w:pStyle w:val="BodyText"/>
      </w:pPr>
      <w:r>
        <w:t xml:space="preserve">All Identity Service Providers and their MIR implementations must allow automatic renewal of </w:t>
      </w:r>
      <w:r w:rsidR="00BB684F">
        <w:t xml:space="preserve">certificates according to </w:t>
      </w:r>
      <w:r w:rsidR="00544565">
        <w:t>[</w:t>
      </w:r>
      <w:r w:rsidR="002B61FD" w:rsidRPr="002B61FD">
        <w:t>RFC8555</w:t>
      </w:r>
      <w:r w:rsidR="00544565">
        <w:t>].</w:t>
      </w:r>
    </w:p>
    <w:p w14:paraId="10746975" w14:textId="77777777" w:rsidR="00196F38" w:rsidRDefault="000973E5" w:rsidP="00D11C28">
      <w:pPr>
        <w:pStyle w:val="BodyText"/>
      </w:pPr>
      <w:r>
        <w:t xml:space="preserve">All device and software suppliers that use MCP identities must allow the automated renewal of certificates </w:t>
      </w:r>
      <w:r w:rsidR="00196F38">
        <w:t xml:space="preserve">without the need for manual maintenance activities. </w:t>
      </w:r>
    </w:p>
    <w:p w14:paraId="4DC5D519" w14:textId="5763EDCE" w:rsidR="00544565" w:rsidRPr="00D11C28" w:rsidRDefault="00196F38" w:rsidP="005961F0">
      <w:pPr>
        <w:pStyle w:val="BodyText"/>
      </w:pPr>
      <w:r>
        <w:t xml:space="preserve">All device and software suppliers must allow the purchaser to use their own </w:t>
      </w:r>
      <w:r w:rsidR="00842B83">
        <w:t xml:space="preserve">certificates and define the MIR instance that is used to automatically renew the certificates. </w:t>
      </w:r>
      <w:r>
        <w:t xml:space="preserve"> </w:t>
      </w:r>
    </w:p>
    <w:p w14:paraId="7A9AB335" w14:textId="5F8F6FE8" w:rsidR="00A755A6" w:rsidRDefault="00A544E8">
      <w:pPr>
        <w:pStyle w:val="Heading2"/>
        <w:numPr>
          <w:ilvl w:val="0"/>
          <w:numId w:val="0"/>
        </w:numPr>
      </w:pPr>
      <w:r>
        <w:lastRenderedPageBreak/>
        <w:t>5.</w:t>
      </w:r>
      <w:r w:rsidR="007C2D2E">
        <w:t>7</w:t>
      </w:r>
      <w:r>
        <w:t>.</w:t>
      </w:r>
      <w:r>
        <w:tab/>
        <w:t>service Certificates</w:t>
      </w:r>
    </w:p>
    <w:p w14:paraId="6CC36916" w14:textId="77777777" w:rsidR="00572E68" w:rsidRDefault="00572E68" w:rsidP="00572E68">
      <w:pPr>
        <w:pStyle w:val="Heading2separationline"/>
      </w:pPr>
    </w:p>
    <w:p w14:paraId="1220A938" w14:textId="5503ADDE" w:rsidR="00A755A6" w:rsidRDefault="00A544E8">
      <w:pPr>
        <w:pStyle w:val="BodyText"/>
      </w:pPr>
      <w:r>
        <w:t xml:space="preserve">Several maritime services come with requirements concerning cryptography and/or certificate formats that might make it impossible to employ MCP ID credentials directly. For example, if an Identity Service Provider issues certificates for ECDSA with 384 bits key size this will not meet the real-time requirements and low bandwidth conditions of AIS and VDES [4]. While the service must then provide its own CA the service CA can automatically issue its service certificates based on MCP ID credentials. </w:t>
      </w:r>
      <w:r w:rsidR="00713A7F">
        <w:t xml:space="preserve">There is </w:t>
      </w:r>
      <w:r>
        <w:t>provide</w:t>
      </w:r>
      <w:r w:rsidR="00713A7F">
        <w:t>d</w:t>
      </w:r>
      <w:r>
        <w:t xml:space="preserve"> an example of how this can be done based on the concept of </w:t>
      </w:r>
      <w:r>
        <w:rPr>
          <w:i/>
          <w:iCs/>
        </w:rPr>
        <w:t>certificate signing requests (CSRs)</w:t>
      </w:r>
      <w:r>
        <w:t xml:space="preserve">, also known as </w:t>
      </w:r>
      <w:r>
        <w:rPr>
          <w:i/>
          <w:iCs/>
        </w:rPr>
        <w:t>certification requests</w:t>
      </w:r>
      <w:r>
        <w:t xml:space="preserve">. The most common format for CSRs is defined by the PKCS#10 standard [RFC2986]. </w:t>
      </w:r>
    </w:p>
    <w:p w14:paraId="0A088AD6" w14:textId="014F79A9" w:rsidR="00A755A6" w:rsidRDefault="00A544E8">
      <w:pPr>
        <w:pStyle w:val="BodyText"/>
      </w:pPr>
      <w:r>
        <w:rPr>
          <w:i/>
        </w:rPr>
        <w:t xml:space="preserve">Example: </w:t>
      </w:r>
      <w:r w:rsidR="00713A7F">
        <w:t>T</w:t>
      </w:r>
      <w:r>
        <w:t xml:space="preserve">he following </w:t>
      </w:r>
      <w:r w:rsidR="00713A7F">
        <w:t xml:space="preserve">example </w:t>
      </w:r>
      <w:r>
        <w:t xml:space="preserve">show the steps carried out by an MCP entity to request a service certificate, and the steps performed by the service CA to issue the certificate respectively. The example follows the implementation of the </w:t>
      </w:r>
      <w:proofErr w:type="spellStart"/>
      <w:r>
        <w:t>Haptik</w:t>
      </w:r>
      <w:proofErr w:type="spellEnd"/>
      <w:r>
        <w:t xml:space="preserve"> CA from the project </w:t>
      </w:r>
      <w:proofErr w:type="spellStart"/>
      <w:r>
        <w:t>Haptik</w:t>
      </w:r>
      <w:proofErr w:type="spellEnd"/>
      <w:r>
        <w:t xml:space="preserve"> </w:t>
      </w:r>
      <w:r w:rsidR="00136E47">
        <w:t>(</w:t>
      </w:r>
      <w:r w:rsidR="00136E47" w:rsidRPr="00136E47">
        <w:t>https://haptik.io</w:t>
      </w:r>
      <w:r w:rsidR="00136E47">
        <w:t>)</w:t>
      </w:r>
      <w:r>
        <w:t xml:space="preserve">. </w:t>
      </w:r>
    </w:p>
    <w:p w14:paraId="04C2DDC8" w14:textId="77777777" w:rsidR="00A755A6" w:rsidRDefault="00A544E8">
      <w:pPr>
        <w:pStyle w:val="BodyText"/>
      </w:pPr>
      <w:r>
        <w:t>The MCP entity</w:t>
      </w:r>
    </w:p>
    <w:p w14:paraId="42C2F150" w14:textId="77777777" w:rsidR="00A755A6" w:rsidRDefault="00A544E8" w:rsidP="006A69D7">
      <w:pPr>
        <w:pStyle w:val="BodyText"/>
        <w:numPr>
          <w:ilvl w:val="0"/>
          <w:numId w:val="8"/>
        </w:numPr>
      </w:pPr>
      <w:r>
        <w:t>generates a fresh key pair for use with the service,</w:t>
      </w:r>
    </w:p>
    <w:p w14:paraId="4BB0519E" w14:textId="77777777" w:rsidR="00A755A6" w:rsidRDefault="00A544E8" w:rsidP="006A69D7">
      <w:pPr>
        <w:pStyle w:val="BodyText"/>
        <w:numPr>
          <w:ilvl w:val="0"/>
          <w:numId w:val="8"/>
        </w:numPr>
      </w:pPr>
      <w:r>
        <w:t>builds a X.500 name for use in the service certificate,</w:t>
      </w:r>
    </w:p>
    <w:p w14:paraId="46380625" w14:textId="77777777" w:rsidR="00A755A6" w:rsidRDefault="00A544E8" w:rsidP="006A69D7">
      <w:pPr>
        <w:pStyle w:val="BodyText"/>
        <w:numPr>
          <w:ilvl w:val="0"/>
          <w:numId w:val="8"/>
        </w:numPr>
      </w:pPr>
      <w:r>
        <w:t>builds a corresponding PKCS#10 CSR,</w:t>
      </w:r>
    </w:p>
    <w:p w14:paraId="6E509AEC" w14:textId="77777777" w:rsidR="00A755A6" w:rsidRDefault="00A544E8" w:rsidP="006A69D7">
      <w:pPr>
        <w:pStyle w:val="BodyText"/>
        <w:numPr>
          <w:ilvl w:val="0"/>
          <w:numId w:val="8"/>
        </w:numPr>
      </w:pPr>
      <w:r>
        <w:t>signs the CSR with their private MCP ID key, and</w:t>
      </w:r>
    </w:p>
    <w:p w14:paraId="255435A4" w14:textId="77777777" w:rsidR="00A755A6" w:rsidRDefault="00A544E8" w:rsidP="006A69D7">
      <w:pPr>
        <w:pStyle w:val="BodyText"/>
        <w:numPr>
          <w:ilvl w:val="0"/>
          <w:numId w:val="8"/>
        </w:numPr>
      </w:pPr>
      <w:r>
        <w:t>sends the CSR together with their MCP ID certificate to the service CA.</w:t>
      </w:r>
    </w:p>
    <w:p w14:paraId="2A9A8941" w14:textId="77777777" w:rsidR="00A755A6" w:rsidRDefault="00A544E8">
      <w:pPr>
        <w:pStyle w:val="BodyText"/>
      </w:pPr>
      <w:r>
        <w:t>On receipt the service CA</w:t>
      </w:r>
    </w:p>
    <w:p w14:paraId="059050B1" w14:textId="77777777" w:rsidR="00A755A6" w:rsidRDefault="00A544E8" w:rsidP="00C140AB">
      <w:pPr>
        <w:pStyle w:val="BodyText"/>
        <w:numPr>
          <w:ilvl w:val="0"/>
          <w:numId w:val="9"/>
        </w:numPr>
      </w:pPr>
      <w:r>
        <w:t>checks whether the CSR is valid,</w:t>
      </w:r>
    </w:p>
    <w:p w14:paraId="0C74541F" w14:textId="77777777" w:rsidR="00A755A6" w:rsidRDefault="00A544E8" w:rsidP="00C140AB">
      <w:pPr>
        <w:pStyle w:val="BodyText"/>
        <w:numPr>
          <w:ilvl w:val="0"/>
          <w:numId w:val="9"/>
        </w:numPr>
      </w:pPr>
      <w:r>
        <w:t>builds a X.509v3 certificate according to the CSR and additional information provided by the CA such as issuer, serial number, and validity period,</w:t>
      </w:r>
    </w:p>
    <w:p w14:paraId="65CBD71E" w14:textId="77777777" w:rsidR="00A755A6" w:rsidRDefault="00A544E8" w:rsidP="00C140AB">
      <w:pPr>
        <w:pStyle w:val="BodyText"/>
        <w:numPr>
          <w:ilvl w:val="0"/>
          <w:numId w:val="9"/>
        </w:numPr>
      </w:pPr>
      <w:r>
        <w:t>signs this with their CA private key, and</w:t>
      </w:r>
    </w:p>
    <w:p w14:paraId="58087A08" w14:textId="77777777" w:rsidR="00A755A6" w:rsidRDefault="00A544E8" w:rsidP="00C140AB">
      <w:pPr>
        <w:pStyle w:val="BodyText"/>
        <w:numPr>
          <w:ilvl w:val="0"/>
          <w:numId w:val="9"/>
        </w:numPr>
      </w:pPr>
      <w:r>
        <w:t>sends the new certificate to the requesting MCP party.</w:t>
      </w:r>
    </w:p>
    <w:p w14:paraId="583E6078" w14:textId="77777777" w:rsidR="00A755A6" w:rsidRDefault="00A755A6">
      <w:pPr>
        <w:pStyle w:val="BodyText"/>
        <w:rPr>
          <w:b/>
        </w:rPr>
      </w:pPr>
    </w:p>
    <w:p w14:paraId="6C07B415" w14:textId="77777777" w:rsidR="00A755A6" w:rsidRDefault="00A544E8">
      <w:pPr>
        <w:pStyle w:val="BodyText"/>
      </w:pPr>
      <w:r>
        <w:rPr>
          <w:b/>
          <w:bCs/>
        </w:rPr>
        <w:t>Note:</w:t>
      </w:r>
      <w:r>
        <w:t xml:space="preserve"> This pattern is also applicable when the MCP ID keys are mainly used as enrolment keys to obtain shorter lived "working keys". </w:t>
      </w:r>
    </w:p>
    <w:p w14:paraId="7E947752" w14:textId="4A53ABCE" w:rsidR="00A755A6" w:rsidRDefault="00A544E8">
      <w:pPr>
        <w:pStyle w:val="Heading2"/>
        <w:numPr>
          <w:ilvl w:val="0"/>
          <w:numId w:val="0"/>
        </w:numPr>
      </w:pPr>
      <w:r>
        <w:t>5.7.</w:t>
      </w:r>
      <w:r>
        <w:tab/>
        <w:t>Obtaining the certificate of an MCP entity</w:t>
      </w:r>
    </w:p>
    <w:p w14:paraId="20B281FF" w14:textId="77777777" w:rsidR="00A755A6" w:rsidRDefault="00A755A6">
      <w:pPr>
        <w:pStyle w:val="Heading2separationline"/>
      </w:pPr>
    </w:p>
    <w:p w14:paraId="7B31DB31" w14:textId="77777777" w:rsidR="00A755A6" w:rsidRDefault="00A544E8">
      <w:pPr>
        <w:pStyle w:val="BodyText"/>
        <w:spacing w:line="259" w:lineRule="auto"/>
      </w:pPr>
      <w:r>
        <w:t>An MCP Identity Service Provider must provide an interface that can be used by an actor to get either a specific certificate based on its serial number or cryptographic thumbprint, or any active certificates of an MCP entity with a given MCP MRN.</w:t>
      </w:r>
    </w:p>
    <w:p w14:paraId="3222D30C" w14:textId="1730309A" w:rsidR="00A755A6" w:rsidRDefault="00A544E8" w:rsidP="00934ACC">
      <w:pPr>
        <w:pStyle w:val="BodyText"/>
        <w:spacing w:line="259" w:lineRule="auto"/>
      </w:pPr>
      <w:r>
        <w:t xml:space="preserve">This interface must follow the </w:t>
      </w:r>
      <w:proofErr w:type="spellStart"/>
      <w:r>
        <w:rPr>
          <w:i/>
          <w:iCs/>
        </w:rPr>
        <w:t>GetPublicKey</w:t>
      </w:r>
      <w:proofErr w:type="spellEnd"/>
      <w:r>
        <w:t xml:space="preserve"> service interface specification described in </w:t>
      </w:r>
      <w:r w:rsidR="00F9167B">
        <w:t xml:space="preserve">Section </w:t>
      </w:r>
      <w:r>
        <w:t>8.6.3 of IEC 63173-2 (SECOM)</w:t>
      </w:r>
      <w:r w:rsidR="00D153CB">
        <w:t xml:space="preserve"> </w:t>
      </w:r>
      <w:r>
        <w:t>[</w:t>
      </w:r>
      <w:r w:rsidR="00136E47" w:rsidRPr="00136E47">
        <w:t>IEC63173</w:t>
      </w:r>
      <w:r>
        <w:t xml:space="preserve">] with the modification that when providing an MRN as the input parameter the multiplicity of the return value must be </w:t>
      </w:r>
      <w:r>
        <w:rPr>
          <w:b/>
          <w:bCs/>
        </w:rPr>
        <w:t xml:space="preserve">0..* </w:t>
      </w:r>
      <w:r>
        <w:t xml:space="preserve">instead of </w:t>
      </w:r>
      <w:r>
        <w:rPr>
          <w:b/>
          <w:bCs/>
        </w:rPr>
        <w:t>0..1</w:t>
      </w:r>
      <w:r>
        <w:t>, effectively meaning that the interface can return zero or more certificates for an entity with a given MRN.</w:t>
      </w:r>
      <w:r w:rsidR="00AB68B9">
        <w:t xml:space="preserve"> </w:t>
      </w:r>
    </w:p>
    <w:p w14:paraId="1A82E236" w14:textId="7A935563" w:rsidR="00A755A6" w:rsidRDefault="00A544E8">
      <w:pPr>
        <w:pStyle w:val="TOC4"/>
      </w:pPr>
      <w:r>
        <w:t>References</w:t>
      </w:r>
    </w:p>
    <w:p w14:paraId="163BF507" w14:textId="77777777" w:rsidR="00AB4CCA" w:rsidRPr="00AB4CCA" w:rsidRDefault="00AB4CCA" w:rsidP="00C140AB"/>
    <w:p w14:paraId="3FA0E51C" w14:textId="77777777" w:rsidR="006D166C" w:rsidRDefault="006D166C" w:rsidP="006D166C">
      <w:pPr>
        <w:pStyle w:val="Heading2separationline"/>
      </w:pPr>
    </w:p>
    <w:p w14:paraId="0D52CA8E" w14:textId="77777777" w:rsidR="00F42862" w:rsidRPr="002A78AB" w:rsidRDefault="00F42862" w:rsidP="00C140AB">
      <w:pPr>
        <w:pStyle w:val="ListBullet31"/>
        <w:numPr>
          <w:ilvl w:val="0"/>
          <w:numId w:val="0"/>
        </w:numPr>
        <w:ind w:left="567" w:hanging="567"/>
        <w:jc w:val="left"/>
        <w:rPr>
          <w:rFonts w:eastAsiaTheme="minorEastAsia" w:cstheme="minorBidi"/>
          <w:b/>
          <w:bCs/>
          <w:szCs w:val="22"/>
        </w:rPr>
      </w:pPr>
      <w:r w:rsidRPr="00AB4CCA">
        <w:rPr>
          <w:rFonts w:eastAsiaTheme="minorEastAsia" w:cstheme="minorBidi"/>
          <w:szCs w:val="22"/>
        </w:rPr>
        <w:t>[IALA-G1164] IALA guideline G1164</w:t>
      </w:r>
      <w:r w:rsidRPr="00AB4CCA">
        <w:rPr>
          <w:rFonts w:eastAsiaTheme="minorEastAsia" w:cstheme="minorBidi"/>
          <w:b/>
          <w:bCs/>
          <w:szCs w:val="22"/>
        </w:rPr>
        <w:t xml:space="preserve">, </w:t>
      </w:r>
      <w:r w:rsidRPr="00AB4CCA">
        <w:rPr>
          <w:rFonts w:eastAsiaTheme="minorEastAsia" w:cstheme="minorBidi"/>
          <w:bCs/>
          <w:szCs w:val="22"/>
          <w:lang w:eastAsia="en-US"/>
        </w:rPr>
        <w:t>Management of maritime resource name organization identifiers</w:t>
      </w:r>
    </w:p>
    <w:p w14:paraId="3C316F1F" w14:textId="3C4768F2" w:rsidR="00F42862" w:rsidRPr="002A78AB" w:rsidRDefault="00F42862" w:rsidP="00C140AB">
      <w:pPr>
        <w:pStyle w:val="ListBullet31"/>
        <w:numPr>
          <w:ilvl w:val="0"/>
          <w:numId w:val="0"/>
        </w:numPr>
        <w:ind w:left="567" w:hanging="567"/>
        <w:jc w:val="left"/>
        <w:rPr>
          <w:rFonts w:eastAsiaTheme="minorEastAsia" w:cstheme="minorBidi"/>
          <w:b/>
          <w:bCs/>
          <w:szCs w:val="22"/>
        </w:rPr>
      </w:pPr>
      <w:r w:rsidRPr="00AB4CCA">
        <w:rPr>
          <w:szCs w:val="22"/>
        </w:rPr>
        <w:t>[IALA</w:t>
      </w:r>
      <w:r w:rsidR="005106A4">
        <w:rPr>
          <w:szCs w:val="22"/>
        </w:rPr>
        <w:t>-</w:t>
      </w:r>
      <w:r w:rsidRPr="00AB4CCA">
        <w:rPr>
          <w:szCs w:val="22"/>
        </w:rPr>
        <w:t>sec]</w:t>
      </w:r>
      <w:r w:rsidR="005106A4">
        <w:rPr>
          <w:szCs w:val="22"/>
        </w:rPr>
        <w:t xml:space="preserve"> </w:t>
      </w:r>
      <w:r w:rsidR="005106A4">
        <w:t xml:space="preserve">Cyber security specifics in IALA domains, </w:t>
      </w:r>
      <w:r w:rsidR="005106A4" w:rsidRPr="005106A4">
        <w:t>Draft</w:t>
      </w:r>
    </w:p>
    <w:p w14:paraId="54ABE2CD" w14:textId="77777777" w:rsidR="00F42862" w:rsidRPr="002A78AB" w:rsidRDefault="00F42862" w:rsidP="00C140AB">
      <w:pPr>
        <w:pStyle w:val="ListBullet31"/>
        <w:numPr>
          <w:ilvl w:val="0"/>
          <w:numId w:val="0"/>
        </w:numPr>
        <w:ind w:left="567" w:hanging="567"/>
        <w:jc w:val="left"/>
        <w:rPr>
          <w:rFonts w:eastAsiaTheme="minorEastAsia" w:cstheme="minorBidi"/>
          <w:b/>
          <w:bCs/>
          <w:szCs w:val="22"/>
        </w:rPr>
      </w:pPr>
      <w:r w:rsidRPr="00AB4CCA">
        <w:rPr>
          <w:szCs w:val="22"/>
        </w:rPr>
        <w:lastRenderedPageBreak/>
        <w:t>[IEC63154] IEC 63154, Maritime navigation and radiocommunication equipment and systems – Cybersecurity – General requirements, methods of testing and required test results.</w:t>
      </w:r>
    </w:p>
    <w:p w14:paraId="697882E3" w14:textId="025B55C7" w:rsidR="00A755A6" w:rsidRDefault="00AB4CCA" w:rsidP="002A5C9E">
      <w:pPr>
        <w:pStyle w:val="AppendixHeading2"/>
        <w:spacing w:line="240" w:lineRule="auto"/>
        <w:rPr>
          <w:rFonts w:eastAsiaTheme="minorEastAsia" w:cstheme="minorBidi"/>
          <w:b w:val="0"/>
          <w:sz w:val="22"/>
        </w:rPr>
      </w:pPr>
      <w:r w:rsidRPr="00C140AB">
        <w:rPr>
          <w:rFonts w:eastAsiaTheme="minorEastAsia" w:cstheme="minorBidi"/>
          <w:b w:val="0"/>
          <w:sz w:val="22"/>
        </w:rPr>
        <w:t xml:space="preserve">[IEC 63173] </w:t>
      </w:r>
      <w:r w:rsidR="00A544E8" w:rsidRPr="00C140AB">
        <w:rPr>
          <w:rFonts w:eastAsiaTheme="minorEastAsia" w:cstheme="minorBidi"/>
          <w:b w:val="0"/>
          <w:sz w:val="22"/>
        </w:rPr>
        <w:t>IEC 63173-2:2022: Maritime navigation and radiocommunication equipment and systems – Data interfaces – Part 2: Secure communication between ship and shore (SECOM)</w:t>
      </w:r>
    </w:p>
    <w:p w14:paraId="255C7390" w14:textId="2AE5D396" w:rsidR="006E454C" w:rsidRDefault="006E454C" w:rsidP="002A5C9E">
      <w:pPr>
        <w:pStyle w:val="AppendixHeading2"/>
        <w:spacing w:line="240" w:lineRule="auto"/>
        <w:rPr>
          <w:rFonts w:eastAsiaTheme="minorEastAsia" w:cstheme="minorBidi"/>
          <w:b w:val="0"/>
          <w:sz w:val="22"/>
        </w:rPr>
      </w:pPr>
      <w:r>
        <w:rPr>
          <w:rFonts w:eastAsiaTheme="minorEastAsia" w:cstheme="minorBidi"/>
          <w:b w:val="0"/>
          <w:sz w:val="22"/>
        </w:rPr>
        <w:t>[</w:t>
      </w:r>
      <w:r w:rsidRPr="006E454C">
        <w:rPr>
          <w:rFonts w:eastAsiaTheme="minorEastAsia" w:cstheme="minorBidi"/>
          <w:b w:val="0"/>
          <w:sz w:val="22"/>
        </w:rPr>
        <w:t>FIPS-180-3</w:t>
      </w:r>
      <w:r>
        <w:rPr>
          <w:rFonts w:eastAsiaTheme="minorEastAsia" w:cstheme="minorBidi"/>
          <w:b w:val="0"/>
          <w:sz w:val="22"/>
        </w:rPr>
        <w:t xml:space="preserve">], </w:t>
      </w:r>
      <w:r w:rsidRPr="006E454C">
        <w:rPr>
          <w:rFonts w:eastAsiaTheme="minorEastAsia" w:cstheme="minorBidi"/>
          <w:b w:val="0"/>
          <w:sz w:val="22"/>
        </w:rPr>
        <w:t>FIPS</w:t>
      </w:r>
      <w:r>
        <w:rPr>
          <w:rFonts w:eastAsiaTheme="minorEastAsia" w:cstheme="minorBidi"/>
          <w:b w:val="0"/>
          <w:sz w:val="22"/>
        </w:rPr>
        <w:t xml:space="preserve"> </w:t>
      </w:r>
      <w:r w:rsidRPr="006E454C">
        <w:rPr>
          <w:rFonts w:eastAsiaTheme="minorEastAsia" w:cstheme="minorBidi"/>
          <w:b w:val="0"/>
          <w:sz w:val="22"/>
        </w:rPr>
        <w:t>180-3</w:t>
      </w:r>
      <w:r>
        <w:rPr>
          <w:rFonts w:eastAsiaTheme="minorEastAsia" w:cstheme="minorBidi"/>
          <w:b w:val="0"/>
          <w:sz w:val="22"/>
        </w:rPr>
        <w:t xml:space="preserve">, </w:t>
      </w:r>
      <w:r w:rsidRPr="006E454C">
        <w:rPr>
          <w:rFonts w:eastAsiaTheme="minorEastAsia" w:cstheme="minorBidi"/>
          <w:b w:val="0"/>
          <w:sz w:val="22"/>
        </w:rPr>
        <w:t>Secure Hash Standard (SHS)</w:t>
      </w:r>
      <w:r>
        <w:rPr>
          <w:rFonts w:eastAsiaTheme="minorEastAsia" w:cstheme="minorBidi"/>
          <w:b w:val="0"/>
          <w:sz w:val="22"/>
        </w:rPr>
        <w:t xml:space="preserve">, </w:t>
      </w:r>
      <w:r w:rsidRPr="006E454C">
        <w:rPr>
          <w:rFonts w:eastAsiaTheme="minorEastAsia" w:cstheme="minorBidi"/>
          <w:b w:val="0"/>
          <w:sz w:val="22"/>
        </w:rPr>
        <w:t>https://csrc.nist.gov/files/pubs/fips/180-3/final/docs/fips180-3_final.pdf</w:t>
      </w:r>
    </w:p>
    <w:p w14:paraId="1DC47788" w14:textId="77777777" w:rsidR="00CC4D6B" w:rsidRPr="002A78AB" w:rsidRDefault="00CC4D6B" w:rsidP="00CC4D6B">
      <w:pPr>
        <w:pStyle w:val="AppendixHeading2"/>
        <w:spacing w:line="240" w:lineRule="auto"/>
        <w:rPr>
          <w:rFonts w:eastAsiaTheme="minorEastAsia" w:cstheme="minorBidi"/>
          <w:b w:val="0"/>
          <w:bCs/>
          <w:sz w:val="22"/>
        </w:rPr>
      </w:pPr>
      <w:r>
        <w:rPr>
          <w:rFonts w:eastAsiaTheme="minorEastAsia" w:cstheme="minorBidi"/>
          <w:b w:val="0"/>
          <w:bCs/>
          <w:sz w:val="22"/>
        </w:rPr>
        <w:t>[</w:t>
      </w:r>
      <w:r w:rsidRPr="002A78AB">
        <w:rPr>
          <w:rFonts w:eastAsiaTheme="minorEastAsia" w:cstheme="minorBidi"/>
          <w:b w:val="0"/>
          <w:bCs/>
          <w:sz w:val="22"/>
        </w:rPr>
        <w:t>FIPS</w:t>
      </w:r>
      <w:r>
        <w:rPr>
          <w:rFonts w:eastAsiaTheme="minorEastAsia" w:cstheme="minorBidi"/>
          <w:b w:val="0"/>
          <w:bCs/>
          <w:sz w:val="22"/>
        </w:rPr>
        <w:t>-</w:t>
      </w:r>
      <w:r w:rsidRPr="002A78AB">
        <w:rPr>
          <w:rFonts w:eastAsiaTheme="minorEastAsia" w:cstheme="minorBidi"/>
          <w:b w:val="0"/>
          <w:bCs/>
          <w:sz w:val="22"/>
        </w:rPr>
        <w:t>186-</w:t>
      </w:r>
      <w:r>
        <w:rPr>
          <w:rFonts w:eastAsiaTheme="minorEastAsia" w:cstheme="minorBidi"/>
          <w:b w:val="0"/>
          <w:bCs/>
          <w:sz w:val="22"/>
        </w:rPr>
        <w:t xml:space="preserve">3] </w:t>
      </w:r>
      <w:r w:rsidRPr="002A78AB">
        <w:rPr>
          <w:rFonts w:eastAsiaTheme="minorEastAsia" w:cstheme="minorBidi"/>
          <w:b w:val="0"/>
          <w:bCs/>
          <w:sz w:val="22"/>
        </w:rPr>
        <w:t>FIPS</w:t>
      </w:r>
      <w:r>
        <w:rPr>
          <w:rFonts w:eastAsiaTheme="minorEastAsia" w:cstheme="minorBidi"/>
          <w:b w:val="0"/>
          <w:bCs/>
          <w:sz w:val="22"/>
        </w:rPr>
        <w:t xml:space="preserve"> </w:t>
      </w:r>
      <w:r w:rsidRPr="002A78AB">
        <w:rPr>
          <w:rFonts w:eastAsiaTheme="minorEastAsia" w:cstheme="minorBidi"/>
          <w:b w:val="0"/>
          <w:bCs/>
          <w:sz w:val="22"/>
        </w:rPr>
        <w:t>186-</w:t>
      </w:r>
      <w:r>
        <w:rPr>
          <w:rFonts w:eastAsiaTheme="minorEastAsia" w:cstheme="minorBidi"/>
          <w:b w:val="0"/>
          <w:bCs/>
          <w:sz w:val="22"/>
        </w:rPr>
        <w:t xml:space="preserve">3, </w:t>
      </w:r>
      <w:r w:rsidRPr="00C87E3F">
        <w:rPr>
          <w:rFonts w:eastAsiaTheme="minorEastAsia" w:cstheme="minorBidi"/>
          <w:b w:val="0"/>
          <w:bCs/>
          <w:sz w:val="22"/>
        </w:rPr>
        <w:t>Digital Signature Standard (DSS)</w:t>
      </w:r>
      <w:r>
        <w:rPr>
          <w:rFonts w:eastAsiaTheme="minorEastAsia" w:cstheme="minorBidi"/>
          <w:b w:val="0"/>
          <w:bCs/>
          <w:sz w:val="22"/>
        </w:rPr>
        <w:t xml:space="preserve">, </w:t>
      </w:r>
      <w:r w:rsidRPr="00CC4D6B">
        <w:rPr>
          <w:rFonts w:eastAsiaTheme="minorEastAsia" w:cstheme="minorBidi"/>
          <w:b w:val="0"/>
          <w:bCs/>
          <w:sz w:val="22"/>
        </w:rPr>
        <w:t>https://csrc.nist.gov/files/pubs/fips/186-3/final/docs/fips_186-3.pdf</w:t>
      </w:r>
    </w:p>
    <w:p w14:paraId="6A19069E" w14:textId="0ED3C27F" w:rsidR="00C87E3F" w:rsidRDefault="00C87E3F" w:rsidP="002A5C9E">
      <w:pPr>
        <w:pStyle w:val="AppendixHeading2"/>
        <w:spacing w:line="240" w:lineRule="auto"/>
        <w:rPr>
          <w:rFonts w:eastAsiaTheme="minorEastAsia" w:cstheme="minorBidi"/>
          <w:b w:val="0"/>
          <w:bCs/>
          <w:sz w:val="22"/>
        </w:rPr>
      </w:pPr>
      <w:r>
        <w:rPr>
          <w:rFonts w:eastAsiaTheme="minorEastAsia" w:cstheme="minorBidi"/>
          <w:b w:val="0"/>
          <w:bCs/>
          <w:sz w:val="22"/>
        </w:rPr>
        <w:t>[</w:t>
      </w:r>
      <w:r w:rsidRPr="00C140AB">
        <w:rPr>
          <w:rFonts w:eastAsiaTheme="minorEastAsia" w:cstheme="minorBidi"/>
          <w:b w:val="0"/>
          <w:bCs/>
          <w:sz w:val="22"/>
        </w:rPr>
        <w:t>FIPS</w:t>
      </w:r>
      <w:r>
        <w:rPr>
          <w:rFonts w:eastAsiaTheme="minorEastAsia" w:cstheme="minorBidi"/>
          <w:b w:val="0"/>
          <w:bCs/>
          <w:sz w:val="22"/>
        </w:rPr>
        <w:t>-</w:t>
      </w:r>
      <w:r w:rsidRPr="00C140AB">
        <w:rPr>
          <w:rFonts w:eastAsiaTheme="minorEastAsia" w:cstheme="minorBidi"/>
          <w:b w:val="0"/>
          <w:bCs/>
          <w:sz w:val="22"/>
        </w:rPr>
        <w:t>186-5</w:t>
      </w:r>
      <w:r>
        <w:rPr>
          <w:rFonts w:eastAsiaTheme="minorEastAsia" w:cstheme="minorBidi"/>
          <w:b w:val="0"/>
          <w:bCs/>
          <w:sz w:val="22"/>
        </w:rPr>
        <w:t xml:space="preserve">] </w:t>
      </w:r>
      <w:r w:rsidRPr="002A78AB">
        <w:rPr>
          <w:rFonts w:eastAsiaTheme="minorEastAsia" w:cstheme="minorBidi"/>
          <w:b w:val="0"/>
          <w:bCs/>
          <w:sz w:val="22"/>
        </w:rPr>
        <w:t>FIPS</w:t>
      </w:r>
      <w:r w:rsidR="006E454C">
        <w:rPr>
          <w:rFonts w:eastAsiaTheme="minorEastAsia" w:cstheme="minorBidi"/>
          <w:b w:val="0"/>
          <w:bCs/>
          <w:sz w:val="22"/>
        </w:rPr>
        <w:t xml:space="preserve"> </w:t>
      </w:r>
      <w:r w:rsidRPr="002A78AB">
        <w:rPr>
          <w:rFonts w:eastAsiaTheme="minorEastAsia" w:cstheme="minorBidi"/>
          <w:b w:val="0"/>
          <w:bCs/>
          <w:sz w:val="22"/>
        </w:rPr>
        <w:t>186-5</w:t>
      </w:r>
      <w:r>
        <w:rPr>
          <w:rFonts w:eastAsiaTheme="minorEastAsia" w:cstheme="minorBidi"/>
          <w:b w:val="0"/>
          <w:bCs/>
          <w:sz w:val="22"/>
        </w:rPr>
        <w:t xml:space="preserve">, </w:t>
      </w:r>
      <w:r w:rsidRPr="00C87E3F">
        <w:rPr>
          <w:rFonts w:eastAsiaTheme="minorEastAsia" w:cstheme="minorBidi"/>
          <w:b w:val="0"/>
          <w:bCs/>
          <w:sz w:val="22"/>
        </w:rPr>
        <w:t>Digital Signature Standard (DSS)</w:t>
      </w:r>
      <w:r>
        <w:rPr>
          <w:rFonts w:eastAsiaTheme="minorEastAsia" w:cstheme="minorBidi"/>
          <w:b w:val="0"/>
          <w:bCs/>
          <w:sz w:val="22"/>
        </w:rPr>
        <w:t xml:space="preserve">, </w:t>
      </w:r>
      <w:hyperlink r:id="rId33" w:history="1">
        <w:r w:rsidR="00CC4D6B" w:rsidRPr="001F2620">
          <w:rPr>
            <w:rStyle w:val="Hyperlink"/>
            <w:rFonts w:eastAsiaTheme="minorEastAsia" w:cstheme="minorBidi"/>
            <w:b w:val="0"/>
            <w:bCs/>
            <w:sz w:val="22"/>
          </w:rPr>
          <w:t>https://nvlpubs.nist.gov/nistpubs/FIPS/NIST.FIPS.186-5.pdf</w:t>
        </w:r>
      </w:hyperlink>
    </w:p>
    <w:p w14:paraId="1DEDF232" w14:textId="43DCA4AF" w:rsidR="00F42862" w:rsidRPr="00AB4CCA" w:rsidRDefault="00F42862" w:rsidP="002A5C9E">
      <w:pPr>
        <w:pStyle w:val="AppendixHeading2"/>
        <w:spacing w:line="240" w:lineRule="auto"/>
        <w:rPr>
          <w:rFonts w:eastAsiaTheme="minorEastAsia" w:cstheme="minorBidi"/>
          <w:sz w:val="22"/>
          <w:lang w:val="da-DK"/>
        </w:rPr>
      </w:pPr>
      <w:r w:rsidRPr="002A78AB">
        <w:rPr>
          <w:rFonts w:eastAsiaTheme="minorEastAsia" w:cstheme="minorBidi"/>
          <w:b w:val="0"/>
          <w:sz w:val="22"/>
          <w:lang w:val="da-DK"/>
        </w:rPr>
        <w:t>[NIST-SP-800-</w:t>
      </w:r>
      <w:r w:rsidRPr="002A78AB">
        <w:rPr>
          <w:rFonts w:eastAsiaTheme="minorEastAsia" w:cstheme="minorBidi"/>
          <w:b w:val="0"/>
          <w:bCs/>
          <w:sz w:val="22"/>
          <w:lang w:val="da-DK"/>
        </w:rPr>
        <w:t xml:space="preserve">57] </w:t>
      </w:r>
      <w:r w:rsidRPr="002A78AB">
        <w:rPr>
          <w:rFonts w:eastAsiaTheme="minorEastAsia" w:cstheme="minorBidi"/>
          <w:b w:val="0"/>
          <w:sz w:val="22"/>
          <w:lang w:val="da-DK"/>
        </w:rPr>
        <w:t>NIST SP 800-</w:t>
      </w:r>
      <w:r w:rsidRPr="00AB4CCA">
        <w:rPr>
          <w:rFonts w:eastAsiaTheme="minorEastAsia" w:cstheme="minorBidi"/>
          <w:b w:val="0"/>
          <w:bCs/>
          <w:sz w:val="22"/>
          <w:lang w:val="da-DK"/>
        </w:rPr>
        <w:t xml:space="preserve">57 </w:t>
      </w:r>
      <w:r w:rsidRPr="00BE0AA5">
        <w:rPr>
          <w:rFonts w:eastAsiaTheme="minorEastAsia" w:cstheme="minorBidi"/>
          <w:b w:val="0"/>
          <w:bCs/>
          <w:sz w:val="22"/>
          <w:lang w:val="da-DK"/>
        </w:rPr>
        <w:t>https://doi.org/10.6028/NIST.SP.800-57pt1r5</w:t>
      </w:r>
    </w:p>
    <w:p w14:paraId="29CB6571" w14:textId="0DA34C54" w:rsidR="008163AB" w:rsidRPr="007D7425" w:rsidRDefault="008163AB" w:rsidP="00C140AB">
      <w:pPr>
        <w:pStyle w:val="ListBullet31"/>
        <w:numPr>
          <w:ilvl w:val="0"/>
          <w:numId w:val="0"/>
        </w:numPr>
        <w:ind w:left="567" w:hanging="567"/>
        <w:jc w:val="left"/>
        <w:rPr>
          <w:bCs/>
          <w:szCs w:val="22"/>
          <w:lang w:val="da-DK"/>
          <w:rPrChange w:id="34" w:author="Jaime Alvarez" w:date="2024-03-22T10:55:00Z">
            <w:rPr>
              <w:bCs/>
              <w:szCs w:val="22"/>
            </w:rPr>
          </w:rPrChange>
        </w:rPr>
      </w:pPr>
      <w:r>
        <w:rPr>
          <w:szCs w:val="22"/>
          <w:lang/>
        </w:rPr>
        <w:t>[</w:t>
      </w:r>
      <w:r w:rsidRPr="008163AB">
        <w:rPr>
          <w:szCs w:val="22"/>
          <w:lang/>
        </w:rPr>
        <w:t>RFC2986</w:t>
      </w:r>
      <w:r>
        <w:rPr>
          <w:szCs w:val="22"/>
          <w:lang/>
        </w:rPr>
        <w:t xml:space="preserve">] </w:t>
      </w:r>
      <w:r w:rsidRPr="008163AB">
        <w:rPr>
          <w:szCs w:val="22"/>
          <w:lang/>
        </w:rPr>
        <w:t>RFC</w:t>
      </w:r>
      <w:r>
        <w:rPr>
          <w:szCs w:val="22"/>
          <w:lang/>
        </w:rPr>
        <w:t xml:space="preserve"> </w:t>
      </w:r>
      <w:r w:rsidRPr="008163AB">
        <w:rPr>
          <w:szCs w:val="22"/>
          <w:lang/>
        </w:rPr>
        <w:t>2986</w:t>
      </w:r>
      <w:r>
        <w:rPr>
          <w:szCs w:val="22"/>
          <w:lang/>
        </w:rPr>
        <w:t xml:space="preserve">, </w:t>
      </w:r>
      <w:r w:rsidRPr="007D7425">
        <w:rPr>
          <w:szCs w:val="22"/>
          <w:lang w:val="da-DK"/>
          <w:rPrChange w:id="35" w:author="Jaime Alvarez" w:date="2024-03-22T10:55:00Z">
            <w:rPr>
              <w:szCs w:val="22"/>
            </w:rPr>
          </w:rPrChange>
        </w:rPr>
        <w:t>PKCS #10: Certification Request Syntax Specification</w:t>
      </w:r>
      <w:r w:rsidR="002A5C9E" w:rsidRPr="007D7425">
        <w:rPr>
          <w:szCs w:val="22"/>
          <w:lang w:val="da-DK"/>
          <w:rPrChange w:id="36" w:author="Jaime Alvarez" w:date="2024-03-22T10:55:00Z">
            <w:rPr>
              <w:szCs w:val="22"/>
            </w:rPr>
          </w:rPrChange>
        </w:rPr>
        <w:t xml:space="preserve">, </w:t>
      </w:r>
      <w:r w:rsidR="002A5C9E" w:rsidRPr="007D7425">
        <w:rPr>
          <w:rFonts w:cs="|&gt;Ó˛"/>
          <w:lang w:val="da-DK"/>
          <w:rPrChange w:id="37" w:author="Jaime Alvarez" w:date="2024-03-22T10:55:00Z">
            <w:rPr>
              <w:rFonts w:cs="|&gt;Ó˛"/>
            </w:rPr>
          </w:rPrChange>
        </w:rPr>
        <w:t>https://datatracker.ietf.org/doc/html/rfc</w:t>
      </w:r>
      <w:r w:rsidR="002A5C9E" w:rsidRPr="007D7425">
        <w:rPr>
          <w:rFonts w:cs="|&gt;Ó˛"/>
          <w:bCs/>
          <w:lang w:val="da-DK"/>
          <w:rPrChange w:id="38" w:author="Jaime Alvarez" w:date="2024-03-22T10:55:00Z">
            <w:rPr>
              <w:rFonts w:cs="|&gt;Ó˛"/>
              <w:bCs/>
            </w:rPr>
          </w:rPrChange>
        </w:rPr>
        <w:t>2986</w:t>
      </w:r>
    </w:p>
    <w:p w14:paraId="575503ED" w14:textId="43A932D1" w:rsidR="00F42862" w:rsidRPr="007D7425" w:rsidRDefault="00F42862" w:rsidP="00C140AB">
      <w:pPr>
        <w:pStyle w:val="ListBullet31"/>
        <w:numPr>
          <w:ilvl w:val="0"/>
          <w:numId w:val="0"/>
        </w:numPr>
        <w:ind w:left="567" w:hanging="567"/>
        <w:jc w:val="left"/>
        <w:rPr>
          <w:rFonts w:eastAsiaTheme="minorEastAsia" w:cstheme="minorBidi"/>
          <w:bCs/>
          <w:szCs w:val="22"/>
          <w:lang w:val="da-DK"/>
          <w:rPrChange w:id="39" w:author="Jaime Alvarez" w:date="2024-03-22T10:55:00Z">
            <w:rPr>
              <w:rFonts w:eastAsiaTheme="minorEastAsia" w:cstheme="minorBidi"/>
              <w:bCs/>
              <w:szCs w:val="22"/>
            </w:rPr>
          </w:rPrChange>
        </w:rPr>
      </w:pPr>
      <w:r w:rsidRPr="007D7425">
        <w:rPr>
          <w:szCs w:val="22"/>
          <w:lang w:val="da-DK"/>
          <w:rPrChange w:id="40" w:author="Jaime Alvarez" w:date="2024-03-22T10:55:00Z">
            <w:rPr>
              <w:szCs w:val="22"/>
            </w:rPr>
          </w:rPrChange>
        </w:rPr>
        <w:t>[RFC3986] RFC 3986, Uniform Resource Identifier (URI): Generic Syntax</w:t>
      </w:r>
      <w:r w:rsidR="002A5C9E" w:rsidRPr="007D7425">
        <w:rPr>
          <w:szCs w:val="22"/>
          <w:lang w:val="da-DK"/>
          <w:rPrChange w:id="41" w:author="Jaime Alvarez" w:date="2024-03-22T10:55:00Z">
            <w:rPr>
              <w:szCs w:val="22"/>
            </w:rPr>
          </w:rPrChange>
        </w:rPr>
        <w:t xml:space="preserve">, </w:t>
      </w:r>
      <w:r w:rsidR="002A5C9E" w:rsidRPr="007D7425">
        <w:rPr>
          <w:rFonts w:cs="|&gt;Ó˛"/>
          <w:lang w:val="da-DK"/>
          <w:rPrChange w:id="42" w:author="Jaime Alvarez" w:date="2024-03-22T10:55:00Z">
            <w:rPr>
              <w:rFonts w:cs="|&gt;Ó˛"/>
            </w:rPr>
          </w:rPrChange>
        </w:rPr>
        <w:t>https://datatracker.ietf.org/doc/html/rfc</w:t>
      </w:r>
      <w:r w:rsidR="002A5C9E" w:rsidRPr="007D7425">
        <w:rPr>
          <w:rFonts w:cs="|&gt;Ó˛"/>
          <w:bCs/>
          <w:lang w:val="da-DK"/>
          <w:rPrChange w:id="43" w:author="Jaime Alvarez" w:date="2024-03-22T10:55:00Z">
            <w:rPr>
              <w:rFonts w:cs="|&gt;Ó˛"/>
              <w:bCs/>
            </w:rPr>
          </w:rPrChange>
        </w:rPr>
        <w:t>3986</w:t>
      </w:r>
    </w:p>
    <w:p w14:paraId="0AC74749" w14:textId="67B56C2C" w:rsidR="00F42862" w:rsidRDefault="00F42862" w:rsidP="00C140AB">
      <w:pPr>
        <w:pStyle w:val="ListBullet31"/>
        <w:numPr>
          <w:ilvl w:val="0"/>
          <w:numId w:val="0"/>
        </w:numPr>
        <w:ind w:left="567" w:hanging="567"/>
        <w:jc w:val="left"/>
        <w:rPr>
          <w:szCs w:val="22"/>
          <w:lang/>
        </w:rPr>
      </w:pPr>
      <w:r w:rsidRPr="00AB4CCA">
        <w:rPr>
          <w:szCs w:val="22"/>
        </w:rPr>
        <w:t>[RFC5234] RFC 5</w:t>
      </w:r>
      <w:r w:rsidR="002A5C9E">
        <w:rPr>
          <w:szCs w:val="22"/>
        </w:rPr>
        <w:t>2</w:t>
      </w:r>
      <w:r w:rsidRPr="00AB4CCA">
        <w:rPr>
          <w:szCs w:val="22"/>
        </w:rPr>
        <w:t xml:space="preserve">34, </w:t>
      </w:r>
      <w:r w:rsidRPr="002A78AB">
        <w:rPr>
          <w:szCs w:val="22"/>
          <w:lang/>
        </w:rPr>
        <w:t>Augmented BNF for Syntax Specifications: ABNF</w:t>
      </w:r>
      <w:r w:rsidR="002A5C9E">
        <w:rPr>
          <w:szCs w:val="22"/>
          <w:lang/>
        </w:rPr>
        <w:t>,</w:t>
      </w:r>
      <w:r w:rsidR="002A5C9E">
        <w:rPr>
          <w:szCs w:val="22"/>
          <w:lang/>
        </w:rPr>
        <w:br/>
      </w:r>
      <w:r w:rsidR="002A5C9E" w:rsidRPr="002A5C9E">
        <w:rPr>
          <w:szCs w:val="22"/>
          <w:lang/>
        </w:rPr>
        <w:t>https://datatracker.ietf.org/doc/html/rfc52</w:t>
      </w:r>
      <w:r w:rsidR="002A5C9E">
        <w:rPr>
          <w:szCs w:val="22"/>
          <w:lang/>
        </w:rPr>
        <w:t>34</w:t>
      </w:r>
    </w:p>
    <w:p w14:paraId="0C3B1BA7" w14:textId="2141E3E0" w:rsidR="00F42862" w:rsidRPr="007D7425" w:rsidRDefault="00F42862" w:rsidP="002A5C9E">
      <w:pPr>
        <w:pStyle w:val="AppendixHeading2"/>
        <w:spacing w:line="240" w:lineRule="auto"/>
        <w:rPr>
          <w:sz w:val="22"/>
          <w:lang/>
          <w:rPrChange w:id="44" w:author="Jaime Alvarez" w:date="2024-03-22T10:55:00Z">
            <w:rPr>
              <w:sz w:val="22"/>
            </w:rPr>
          </w:rPrChange>
        </w:rPr>
      </w:pPr>
      <w:r w:rsidRPr="007D7425">
        <w:rPr>
          <w:rFonts w:cs="|&gt;Ó˛"/>
          <w:b w:val="0"/>
          <w:sz w:val="22"/>
          <w:lang/>
          <w:rPrChange w:id="45" w:author="Jaime Alvarez" w:date="2024-03-22T10:55:00Z">
            <w:rPr>
              <w:rFonts w:cs="|&gt;Ó˛"/>
              <w:b w:val="0"/>
              <w:sz w:val="22"/>
            </w:rPr>
          </w:rPrChange>
        </w:rPr>
        <w:t>[RFC5280] RFC 5280:</w:t>
      </w:r>
      <w:r w:rsidRPr="007D7425">
        <w:rPr>
          <w:sz w:val="22"/>
          <w:lang/>
          <w:rPrChange w:id="46" w:author="Jaime Alvarez" w:date="2024-03-22T10:55:00Z">
            <w:rPr>
              <w:sz w:val="22"/>
            </w:rPr>
          </w:rPrChange>
        </w:rPr>
        <w:t xml:space="preserve"> </w:t>
      </w:r>
      <w:r w:rsidRPr="007D7425">
        <w:rPr>
          <w:rFonts w:cs="|&gt;Ó˛"/>
          <w:b w:val="0"/>
          <w:sz w:val="22"/>
          <w:lang/>
          <w:rPrChange w:id="47" w:author="Jaime Alvarez" w:date="2024-03-22T10:55:00Z">
            <w:rPr>
              <w:rFonts w:cs="|&gt;Ó˛"/>
              <w:b w:val="0"/>
              <w:sz w:val="22"/>
            </w:rPr>
          </w:rPrChange>
        </w:rPr>
        <w:t>Internet X.509 Public Key Infrastructure Certificate and Certificate Revocation List (CRL) Profile; Internet Engineering Taskforce</w:t>
      </w:r>
      <w:r w:rsidR="002A5C9E" w:rsidRPr="007D7425">
        <w:rPr>
          <w:rFonts w:cs="|&gt;Ó˛"/>
          <w:b w:val="0"/>
          <w:sz w:val="22"/>
          <w:lang/>
          <w:rPrChange w:id="48" w:author="Jaime Alvarez" w:date="2024-03-22T10:55:00Z">
            <w:rPr>
              <w:rFonts w:cs="|&gt;Ó˛"/>
              <w:b w:val="0"/>
              <w:sz w:val="22"/>
            </w:rPr>
          </w:rPrChange>
        </w:rPr>
        <w:t>,</w:t>
      </w:r>
      <w:r w:rsidR="002A5C9E" w:rsidRPr="007D7425">
        <w:rPr>
          <w:lang/>
          <w:rPrChange w:id="49" w:author="Jaime Alvarez" w:date="2024-03-22T10:55:00Z">
            <w:rPr/>
          </w:rPrChange>
        </w:rPr>
        <w:t xml:space="preserve"> </w:t>
      </w:r>
      <w:r w:rsidR="002A5C9E" w:rsidRPr="007D7425">
        <w:rPr>
          <w:rFonts w:cs="|&gt;Ó˛"/>
          <w:b w:val="0"/>
          <w:sz w:val="22"/>
          <w:lang/>
          <w:rPrChange w:id="50" w:author="Jaime Alvarez" w:date="2024-03-22T10:55:00Z">
            <w:rPr>
              <w:rFonts w:cs="|&gt;Ó˛"/>
              <w:b w:val="0"/>
              <w:sz w:val="22"/>
            </w:rPr>
          </w:rPrChange>
        </w:rPr>
        <w:t>https://datatracker.ietf.org/doc/html/rfc5280</w:t>
      </w:r>
    </w:p>
    <w:p w14:paraId="52A08DA3" w14:textId="675ECA79" w:rsidR="00F42862" w:rsidRPr="002A78AB" w:rsidRDefault="00F42862" w:rsidP="002A5C9E">
      <w:pPr>
        <w:pStyle w:val="AppendixHeading2"/>
        <w:spacing w:line="240" w:lineRule="auto"/>
        <w:rPr>
          <w:sz w:val="22"/>
        </w:rPr>
      </w:pPr>
      <w:r w:rsidRPr="002A78AB">
        <w:rPr>
          <w:rFonts w:cs="|&gt;Ó˛"/>
          <w:b w:val="0"/>
          <w:sz w:val="22"/>
        </w:rPr>
        <w:t>[RFC6960] RFC 6960: X.509 Internet Public Key Infrastructure Online Certificate Status Protocol - OCSP; Internet Engineering Taskforce</w:t>
      </w:r>
      <w:r w:rsidR="002A5C9E">
        <w:rPr>
          <w:rFonts w:cs="|&gt;Ó˛"/>
          <w:b w:val="0"/>
          <w:sz w:val="22"/>
        </w:rPr>
        <w:t xml:space="preserve">, </w:t>
      </w:r>
      <w:r w:rsidR="002A5C9E" w:rsidRPr="002A5C9E">
        <w:rPr>
          <w:rFonts w:cs="|&gt;Ó˛"/>
          <w:b w:val="0"/>
          <w:sz w:val="22"/>
        </w:rPr>
        <w:t>https://datatracker.ietf.org/doc/html/rfc</w:t>
      </w:r>
      <w:r w:rsidR="002A5C9E">
        <w:rPr>
          <w:rFonts w:cs="|&gt;Ó˛"/>
          <w:b w:val="0"/>
          <w:sz w:val="22"/>
        </w:rPr>
        <w:t>6960</w:t>
      </w:r>
    </w:p>
    <w:p w14:paraId="6BDBCC30" w14:textId="27924752" w:rsidR="00F42862" w:rsidRPr="00AB4CCA" w:rsidRDefault="00F42862" w:rsidP="00C140AB">
      <w:pPr>
        <w:pStyle w:val="ListBullet31"/>
        <w:numPr>
          <w:ilvl w:val="0"/>
          <w:numId w:val="0"/>
        </w:numPr>
        <w:ind w:left="567" w:hanging="567"/>
        <w:jc w:val="left"/>
        <w:rPr>
          <w:szCs w:val="22"/>
          <w:lang/>
        </w:rPr>
      </w:pPr>
      <w:r w:rsidRPr="00AB4CCA">
        <w:rPr>
          <w:szCs w:val="22"/>
        </w:rPr>
        <w:t xml:space="preserve">[RFC8141] RFC 8141, </w:t>
      </w:r>
      <w:r w:rsidRPr="002A78AB">
        <w:rPr>
          <w:szCs w:val="22"/>
          <w:lang/>
        </w:rPr>
        <w:t>Uniform Resource Names (URNs)</w:t>
      </w:r>
      <w:r w:rsidR="002A5C9E">
        <w:rPr>
          <w:szCs w:val="22"/>
          <w:lang/>
        </w:rPr>
        <w:t xml:space="preserve">, </w:t>
      </w:r>
      <w:r w:rsidR="002A5C9E" w:rsidRPr="002A5C9E">
        <w:rPr>
          <w:szCs w:val="22"/>
          <w:lang/>
        </w:rPr>
        <w:t>https://datatracker.ietf.org/doc/html/rfc2986</w:t>
      </w:r>
    </w:p>
    <w:p w14:paraId="0D3D4E6E" w14:textId="77777777" w:rsidR="00F42862" w:rsidRPr="002A78AB" w:rsidRDefault="00F42862" w:rsidP="002A5C9E">
      <w:pPr>
        <w:pStyle w:val="AppendixHeading2"/>
        <w:spacing w:line="240" w:lineRule="auto"/>
        <w:rPr>
          <w:rFonts w:eastAsiaTheme="minorEastAsia" w:cstheme="minorBidi"/>
          <w:sz w:val="22"/>
        </w:rPr>
      </w:pPr>
      <w:r w:rsidRPr="002A78AB">
        <w:rPr>
          <w:rFonts w:eastAsiaTheme="minorEastAsia" w:cstheme="minorBidi"/>
          <w:b w:val="0"/>
          <w:sz w:val="22"/>
        </w:rPr>
        <w:t xml:space="preserve">[RFC8555] RFC 8555 Automatic Certificate Management Environment </w:t>
      </w:r>
      <w:hyperlink r:id="rId34" w:history="1">
        <w:r w:rsidRPr="002A78AB">
          <w:rPr>
            <w:rStyle w:val="Hyperlink"/>
            <w:rFonts w:eastAsiaTheme="minorEastAsia" w:cstheme="minorBidi"/>
            <w:b w:val="0"/>
            <w:sz w:val="22"/>
          </w:rPr>
          <w:t>https://doi.org/10.17487/RFC8555</w:t>
        </w:r>
      </w:hyperlink>
    </w:p>
    <w:p w14:paraId="79815693" w14:textId="77777777" w:rsidR="00B4113E" w:rsidRDefault="00B4113E" w:rsidP="00BA49E5">
      <w:pPr>
        <w:pStyle w:val="BodyText"/>
      </w:pPr>
    </w:p>
    <w:sectPr w:rsidR="00B4113E">
      <w:headerReference w:type="even" r:id="rId35"/>
      <w:headerReference w:type="default" r:id="rId36"/>
      <w:footerReference w:type="even" r:id="rId37"/>
      <w:footerReference w:type="default" r:id="rId38"/>
      <w:headerReference w:type="first" r:id="rId39"/>
      <w:footerReference w:type="first" r:id="rId40"/>
      <w:pgSz w:w="11906" w:h="16838"/>
      <w:pgMar w:top="624" w:right="1276" w:bottom="1418" w:left="1276" w:header="567" w:footer="760" w:gutter="0"/>
      <w:cols w:space="720"/>
      <w:formProt w:val="0"/>
      <w:docGrid w:linePitch="312" w:charSpace="5734"/>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8" w:author="Jaime Alvarez" w:date="2024-03-22T10:58:00Z" w:initials="JA">
    <w:p w14:paraId="46DF9736" w14:textId="77777777" w:rsidR="00C06B7A" w:rsidRDefault="00C06B7A" w:rsidP="00C06B7A">
      <w:pPr>
        <w:pStyle w:val="CommentText"/>
      </w:pPr>
      <w:r>
        <w:rPr>
          <w:rStyle w:val="CommentReference"/>
        </w:rPr>
        <w:annotationRef/>
      </w:r>
      <w:r>
        <w:t>CHECK</w:t>
      </w:r>
    </w:p>
  </w:comment>
  <w:comment w:id="19" w:author="Jaime Alvarez" w:date="2024-03-22T10:59:00Z" w:initials="JA">
    <w:p w14:paraId="3F099F48" w14:textId="77777777" w:rsidR="00853FDA" w:rsidRDefault="00853FDA" w:rsidP="00853FDA">
      <w:pPr>
        <w:pStyle w:val="CommentText"/>
      </w:pPr>
      <w:r>
        <w:rPr>
          <w:rStyle w:val="CommentReference"/>
        </w:rPr>
        <w:annotationRef/>
      </w:r>
      <w:r>
        <w:t>Refernce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6DF9736" w15:done="0"/>
  <w15:commentEx w15:paraId="3F099F4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C4211EF" w16cex:dateUtc="2024-03-22T09:58:00Z"/>
  <w16cex:commentExtensible w16cex:durableId="0FD5ADEB" w16cex:dateUtc="2024-03-22T09: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DF9736" w16cid:durableId="4C4211EF"/>
  <w16cid:commentId w16cid:paraId="3F099F48" w16cid:durableId="0FD5ADE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57B4E" w14:textId="77777777" w:rsidR="00B92334" w:rsidRDefault="00B92334">
      <w:pPr>
        <w:spacing w:line="240" w:lineRule="auto"/>
      </w:pPr>
      <w:r>
        <w:separator/>
      </w:r>
    </w:p>
  </w:endnote>
  <w:endnote w:type="continuationSeparator" w:id="0">
    <w:p w14:paraId="11183ADD" w14:textId="77777777" w:rsidR="00B92334" w:rsidRDefault="00B92334">
      <w:pPr>
        <w:spacing w:line="240" w:lineRule="auto"/>
      </w:pPr>
      <w:r>
        <w:continuationSeparator/>
      </w:r>
    </w:p>
  </w:endnote>
  <w:endnote w:type="continuationNotice" w:id="1">
    <w:p w14:paraId="217B99E0" w14:textId="77777777" w:rsidR="008C1C1D" w:rsidRDefault="008C1C1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1"/>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Menlo">
    <w:altName w:val="DokChampa"/>
    <w:charset w:val="00"/>
    <w:family w:val="modern"/>
    <w:pitch w:val="fixed"/>
    <w:sig w:usb0="E60022FF" w:usb1="D200F9FB" w:usb2="02000028" w:usb3="00000000" w:csb0="000001DF" w:csb1="00000000"/>
  </w:font>
  <w:font w:name="|&gt;Ó˛">
    <w:altName w:val="Cambria"/>
    <w:charset w:val="01"/>
    <w:family w:val="roman"/>
    <w:pitch w:val="variable"/>
  </w:font>
  <w:font w:name="Carlito">
    <w:altName w:val="Calibri"/>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E10C2" w14:textId="77777777" w:rsidR="00A755A6" w:rsidRDefault="00A544E8">
    <w:pPr>
      <w:pStyle w:val="Footer"/>
      <w:ind w:right="360"/>
    </w:pPr>
    <w:r>
      <w:rPr>
        <w:noProof/>
      </w:rPr>
      <mc:AlternateContent>
        <mc:Choice Requires="wps">
          <w:drawing>
            <wp:anchor distT="0" distB="0" distL="0" distR="0" simplePos="0" relativeHeight="251658261" behindDoc="1" locked="0" layoutInCell="0" allowOverlap="1" wp14:anchorId="7ECD420D" wp14:editId="236BDC11">
              <wp:simplePos x="0" y="0"/>
              <wp:positionH relativeFrom="margin">
                <wp:align>right</wp:align>
              </wp:positionH>
              <wp:positionV relativeFrom="paragraph">
                <wp:posOffset>635</wp:posOffset>
              </wp:positionV>
              <wp:extent cx="14605" cy="14605"/>
              <wp:effectExtent l="0" t="0" r="0" b="0"/>
              <wp:wrapNone/>
              <wp:docPr id="12" name="Frame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14:paraId="73045652" w14:textId="77777777" w:rsidR="00A755A6" w:rsidRDefault="00A544E8">
                          <w:pPr>
                            <w:pStyle w:val="Footer"/>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p w14:paraId="0870721E" w14:textId="77777777" w:rsidR="00A755A6" w:rsidRDefault="00A544E8">
                          <w:pPr>
                            <w:pStyle w:val="Footer"/>
                            <w:ind w:right="360"/>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p w14:paraId="5CD692C8" w14:textId="77777777" w:rsidR="00A755A6" w:rsidRDefault="00A544E8">
                          <w:pPr>
                            <w:pStyle w:val="Footer"/>
                            <w:ind w:right="360"/>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p w14:paraId="2EC9F11A" w14:textId="77777777" w:rsidR="00A755A6" w:rsidRDefault="00A544E8">
                          <w:pPr>
                            <w:pStyle w:val="Footer"/>
                            <w:ind w:right="360"/>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txbxContent>
                    </wps:txbx>
                    <wps:bodyPr lIns="0" tIns="0" rIns="0" bIns="0" anchor="t">
                      <a:spAutoFit/>
                    </wps:bodyPr>
                  </wps:wsp>
                </a:graphicData>
              </a:graphic>
            </wp:anchor>
          </w:drawing>
        </mc:Choice>
        <mc:Fallback>
          <w:pict>
            <v:rect w14:anchorId="7ECD420D" id="Frame1" o:spid="_x0000_s1026" style="position:absolute;margin-left:-50.05pt;margin-top:.05pt;width:1.15pt;height:1.15pt;z-index:-251654656;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" o:allowincell="f" filled="f" stroked="f" strokeweight="0">
              <v:textbox style="mso-fit-shape-to-text:t" inset="0,0,0,0">
                <w:txbxContent>
                  <w:p w14:paraId="73045652" w14:textId="77777777" w:rsidR="00A755A6" w:rsidRDefault="00A544E8">
                    <w:pPr>
                      <w:pStyle w:val="Footer"/>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p w14:paraId="0870721E" w14:textId="77777777" w:rsidR="00A755A6" w:rsidRDefault="00A544E8">
                    <w:pPr>
                      <w:pStyle w:val="Footer"/>
                      <w:ind w:right="360"/>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p w14:paraId="5CD692C8" w14:textId="77777777" w:rsidR="00A755A6" w:rsidRDefault="00A544E8">
                    <w:pPr>
                      <w:pStyle w:val="Footer"/>
                      <w:ind w:right="360"/>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p w14:paraId="2EC9F11A" w14:textId="77777777" w:rsidR="00A755A6" w:rsidRDefault="00A544E8">
                    <w:pPr>
                      <w:pStyle w:val="Footer"/>
                      <w:ind w:right="360"/>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anchorx="margin"/>
            </v:rect>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3D374" w14:textId="77777777" w:rsidR="00A755A6" w:rsidRDefault="00A755A6">
    <w:pPr>
      <w:pStyle w:val="Footerportrait"/>
    </w:pPr>
  </w:p>
  <w:p w14:paraId="40B40BD1" w14:textId="77777777" w:rsidR="00A755A6" w:rsidRDefault="00913D28">
    <w:pPr>
      <w:pStyle w:val="Footerportrait"/>
      <w:rPr>
        <w:rStyle w:val="PageNumber"/>
        <w:szCs w:val="15"/>
      </w:rPr>
    </w:pPr>
    <w:r>
      <w:fldChar w:fldCharType="begin"/>
    </w:r>
    <w:r>
      <w:instrText>STYLEREF  "Document type"  \* MERGEFORMAT</w:instrText>
    </w:r>
    <w:r>
      <w:fldChar w:fldCharType="separate"/>
    </w:r>
    <w:r w:rsidR="00A544E8">
      <w:t xml:space="preserve">IALA Guideline on the provision of </w:t>
    </w:r>
    <w:proofErr w:type="spellStart"/>
    <w:r w:rsidR="00A544E8">
      <w:t>mcp</w:t>
    </w:r>
    <w:proofErr w:type="spellEnd"/>
    <w:r w:rsidR="00A544E8">
      <w:t xml:space="preserve"> identities</w:t>
    </w:r>
    <w:r>
      <w:fldChar w:fldCharType="end"/>
    </w:r>
    <w:r w:rsidR="00A544E8">
      <w:t xml:space="preserve"> </w:t>
    </w:r>
    <w:r>
      <w:fldChar w:fldCharType="begin"/>
    </w:r>
    <w:r>
      <w:instrText>STYLEREF "Document number" \* MERGEFORMAT</w:instrText>
    </w:r>
    <w:r>
      <w:fldChar w:fldCharType="separate"/>
    </w:r>
    <w:proofErr w:type="spellStart"/>
    <w:r w:rsidR="00A544E8">
      <w:t>Gnnnn</w:t>
    </w:r>
    <w:proofErr w:type="spellEnd"/>
    <w:r>
      <w:fldChar w:fldCharType="end"/>
    </w:r>
    <w:r w:rsidR="00A544E8">
      <w:t xml:space="preserve"> </w:t>
    </w:r>
  </w:p>
  <w:p w14:paraId="5636225F" w14:textId="77777777" w:rsidR="00A755A6" w:rsidRDefault="00913D28">
    <w:pPr>
      <w:pStyle w:val="Footerportrait"/>
    </w:pPr>
    <w:r>
      <w:fldChar w:fldCharType="begin"/>
    </w:r>
    <w:r>
      <w:instrText>STYLEREF "Edition number" \* MERGEFORMAT</w:instrText>
    </w:r>
    <w:r>
      <w:fldChar w:fldCharType="separate"/>
    </w:r>
    <w:r w:rsidR="00A544E8">
      <w:t>Edition 1.0</w:t>
    </w:r>
    <w:r>
      <w:fldChar w:fldCharType="end"/>
    </w:r>
    <w:r w:rsidR="00A544E8">
      <w:t xml:space="preserve"> </w:t>
    </w:r>
    <w:r>
      <w:fldChar w:fldCharType="begin"/>
    </w:r>
    <w:r>
      <w:instrText>STYLEREF  MRN  \* MERGEFORMAT</w:instrText>
    </w:r>
    <w:r>
      <w:fldChar w:fldCharType="separate"/>
    </w:r>
    <w:r>
      <w:fldChar w:fldCharType="end"/>
    </w:r>
    <w:r w:rsidR="00A544E8">
      <w:tab/>
      <w:t xml:space="preserve">P </w:t>
    </w:r>
    <w:r w:rsidR="00A544E8">
      <w:rPr>
        <w:rStyle w:val="PageNumber"/>
        <w:szCs w:val="15"/>
      </w:rPr>
      <w:fldChar w:fldCharType="begin"/>
    </w:r>
    <w:r w:rsidR="00A544E8">
      <w:rPr>
        <w:rStyle w:val="PageNumber"/>
        <w:szCs w:val="15"/>
      </w:rPr>
      <w:instrText xml:space="preserve"> PAGE </w:instrText>
    </w:r>
    <w:r w:rsidR="00A544E8">
      <w:rPr>
        <w:rStyle w:val="PageNumber"/>
        <w:szCs w:val="15"/>
      </w:rPr>
      <w:fldChar w:fldCharType="separate"/>
    </w:r>
    <w:r w:rsidR="00A544E8">
      <w:rPr>
        <w:rStyle w:val="PageNumber"/>
        <w:szCs w:val="15"/>
      </w:rPr>
      <w:t>17</w:t>
    </w:r>
    <w:r w:rsidR="00A544E8">
      <w:rPr>
        <w:rStyle w:val="PageNumber"/>
        <w:szCs w:val="1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22200" w14:textId="77777777" w:rsidR="00A755A6" w:rsidRDefault="00A544E8">
    <w:pPr>
      <w:pStyle w:val="Footer"/>
    </w:pPr>
    <w:r>
      <w:rPr>
        <w:noProof/>
      </w:rPr>
      <w:drawing>
        <wp:anchor distT="0" distB="0" distL="0" distR="0" simplePos="0" relativeHeight="251658246" behindDoc="1" locked="0" layoutInCell="0" allowOverlap="1" wp14:anchorId="7BE64F04" wp14:editId="4D723A4C">
          <wp:simplePos x="0" y="0"/>
          <wp:positionH relativeFrom="page">
            <wp:posOffset>786765</wp:posOffset>
          </wp:positionH>
          <wp:positionV relativeFrom="page">
            <wp:posOffset>9725025</wp:posOffset>
          </wp:positionV>
          <wp:extent cx="3247390" cy="723900"/>
          <wp:effectExtent l="0" t="0" r="0" b="0"/>
          <wp:wrapNone/>
          <wp:docPr id="172132575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4"/>
                  <pic:cNvPicPr>
                    <a:picLocks noChangeAspect="1" noChangeArrowheads="1"/>
                  </pic:cNvPicPr>
                </pic:nvPicPr>
                <pic:blipFill>
                  <a:blip r:embed="rId1"/>
                  <a:stretch>
                    <a:fillRect/>
                  </a:stretch>
                </pic:blipFill>
                <pic:spPr bwMode="auto">
                  <a:xfrm>
                    <a:off x="0" y="0"/>
                    <a:ext cx="3247390" cy="723900"/>
                  </a:xfrm>
                  <a:prstGeom prst="rect">
                    <a:avLst/>
                  </a:prstGeom>
                </pic:spPr>
              </pic:pic>
            </a:graphicData>
          </a:graphic>
        </wp:anchor>
      </w:drawing>
    </w:r>
    <w:r>
      <w:rPr>
        <w:noProof/>
      </w:rPr>
      <mc:AlternateContent>
        <mc:Choice Requires="wps">
          <w:drawing>
            <wp:anchor distT="6350" distB="6350" distL="6985" distR="6985" simplePos="0" relativeHeight="251658251" behindDoc="1" locked="0" layoutInCell="0" allowOverlap="1" wp14:anchorId="32335A8A" wp14:editId="77252D4E">
              <wp:simplePos x="0" y="0"/>
              <wp:positionH relativeFrom="page">
                <wp:posOffset>225425</wp:posOffset>
              </wp:positionH>
              <wp:positionV relativeFrom="page">
                <wp:posOffset>9105900</wp:posOffset>
              </wp:positionV>
              <wp:extent cx="7127875" cy="635"/>
              <wp:effectExtent l="6985" t="6350" r="6985" b="6350"/>
              <wp:wrapNone/>
              <wp:docPr id="14" name="Connecteur droit 11"/>
              <wp:cNvGraphicFramePr/>
              <a:graphic xmlns:a="http://schemas.openxmlformats.org/drawingml/2006/main">
                <a:graphicData uri="http://schemas.microsoft.com/office/word/2010/wordprocessingShape">
                  <wps:wsp>
                    <wps:cNvCnPr/>
                    <wps:spPr>
                      <a:xfrm>
                        <a:off x="0" y="0"/>
                        <a:ext cx="7128000" cy="720"/>
                      </a:xfrm>
                      <a:prstGeom prst="line">
                        <a:avLst/>
                      </a:prstGeom>
                      <a:ln w="12700">
                        <a:solidFill>
                          <a:srgbClr val="00558C"/>
                        </a:solidFill>
                        <a:round/>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17.75pt,717pt" to="578.95pt,717pt" ID="Connecteur droit 11" stroked="t" o:allowincell="f" style="position:absolute;mso-position-horizontal-relative:page;mso-position-vertical-relative:page" wp14:anchorId="5484667C">
              <v:stroke color="#00558c" weight="12600" joinstyle="round" endcap="flat"/>
              <v:fill o:detectmouseclick="t" on="false"/>
              <w10:wrap type="none"/>
            </v:line>
          </w:pict>
        </mc:Fallback>
      </mc:AlternateContent>
    </w:r>
    <w:r>
      <w:t xml:space="preserve"> </w:t>
    </w:r>
  </w:p>
  <w:p w14:paraId="504F503C" w14:textId="77777777" w:rsidR="00A755A6" w:rsidRDefault="00A755A6">
    <w:pPr>
      <w:pStyle w:val="Footer"/>
    </w:pPr>
  </w:p>
  <w:p w14:paraId="0DC5FFC4" w14:textId="77777777" w:rsidR="00A755A6" w:rsidRDefault="00A544E8">
    <w:pPr>
      <w:pStyle w:val="Footer"/>
      <w:tabs>
        <w:tab w:val="left" w:pos="1781"/>
      </w:tabs>
    </w:pPr>
    <w:r>
      <w:tab/>
    </w:r>
  </w:p>
  <w:p w14:paraId="7FF1C03D" w14:textId="77777777" w:rsidR="00A755A6" w:rsidRDefault="00A544E8">
    <w:pPr>
      <w:pStyle w:val="Footer"/>
      <w:tabs>
        <w:tab w:val="left" w:pos="3165"/>
      </w:tabs>
    </w:pPr>
    <w:r>
      <w:tab/>
    </w:r>
  </w:p>
  <w:p w14:paraId="7868F3A5" w14:textId="77777777" w:rsidR="00A755A6" w:rsidRDefault="00A544E8">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228CD" w14:textId="77777777" w:rsidR="00A755A6" w:rsidRDefault="00A544E8">
    <w:pPr>
      <w:pStyle w:val="Footer"/>
    </w:pPr>
    <w:r>
      <w:rPr>
        <w:noProof/>
      </w:rPr>
      <w:drawing>
        <wp:anchor distT="0" distB="0" distL="0" distR="0" simplePos="0" relativeHeight="251658247" behindDoc="1" locked="0" layoutInCell="0" allowOverlap="1" wp14:anchorId="7D22D6A3" wp14:editId="3C912845">
          <wp:simplePos x="0" y="0"/>
          <wp:positionH relativeFrom="page">
            <wp:posOffset>786765</wp:posOffset>
          </wp:positionH>
          <wp:positionV relativeFrom="page">
            <wp:posOffset>9725025</wp:posOffset>
          </wp:positionV>
          <wp:extent cx="3247390" cy="723900"/>
          <wp:effectExtent l="0" t="0" r="0" b="0"/>
          <wp:wrapNone/>
          <wp:docPr id="152423863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4"/>
                  <pic:cNvPicPr>
                    <a:picLocks noChangeAspect="1" noChangeArrowheads="1"/>
                  </pic:cNvPicPr>
                </pic:nvPicPr>
                <pic:blipFill>
                  <a:blip r:embed="rId1"/>
                  <a:stretch>
                    <a:fillRect/>
                  </a:stretch>
                </pic:blipFill>
                <pic:spPr bwMode="auto">
                  <a:xfrm>
                    <a:off x="0" y="0"/>
                    <a:ext cx="3247390" cy="723900"/>
                  </a:xfrm>
                  <a:prstGeom prst="rect">
                    <a:avLst/>
                  </a:prstGeom>
                </pic:spPr>
              </pic:pic>
            </a:graphicData>
          </a:graphic>
        </wp:anchor>
      </w:drawing>
    </w:r>
    <w:r>
      <w:rPr>
        <w:noProof/>
      </w:rPr>
      <mc:AlternateContent>
        <mc:Choice Requires="wps">
          <w:drawing>
            <wp:anchor distT="6350" distB="6350" distL="6985" distR="6985" simplePos="0" relativeHeight="251658252" behindDoc="1" locked="0" layoutInCell="0" allowOverlap="1" wp14:anchorId="27C2BF0D" wp14:editId="75282358">
              <wp:simplePos x="0" y="0"/>
              <wp:positionH relativeFrom="page">
                <wp:posOffset>225425</wp:posOffset>
              </wp:positionH>
              <wp:positionV relativeFrom="page">
                <wp:posOffset>9105900</wp:posOffset>
              </wp:positionV>
              <wp:extent cx="7127875" cy="635"/>
              <wp:effectExtent l="6985" t="6350" r="6985" b="6350"/>
              <wp:wrapNone/>
              <wp:docPr id="16" name="Connecteur droit 11"/>
              <wp:cNvGraphicFramePr/>
              <a:graphic xmlns:a="http://schemas.openxmlformats.org/drawingml/2006/main">
                <a:graphicData uri="http://schemas.microsoft.com/office/word/2010/wordprocessingShape">
                  <wps:wsp>
                    <wps:cNvCnPr/>
                    <wps:spPr>
                      <a:xfrm>
                        <a:off x="0" y="0"/>
                        <a:ext cx="7128000" cy="720"/>
                      </a:xfrm>
                      <a:prstGeom prst="line">
                        <a:avLst/>
                      </a:prstGeom>
                      <a:ln w="12700">
                        <a:solidFill>
                          <a:srgbClr val="00558C"/>
                        </a:solidFill>
                        <a:round/>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17.75pt,717pt" to="578.95pt,717pt" ID="Connecteur droit 11" stroked="t" o:allowincell="f" style="position:absolute;mso-position-horizontal-relative:page;mso-position-vertical-relative:page" wp14:anchorId="5484667C">
              <v:stroke color="#00558c" weight="12600" joinstyle="round" endcap="flat"/>
              <v:fill o:detectmouseclick="t" on="false"/>
              <w10:wrap type="none"/>
            </v:line>
          </w:pict>
        </mc:Fallback>
      </mc:AlternateContent>
    </w:r>
    <w:r>
      <w:t xml:space="preserve"> </w:t>
    </w:r>
  </w:p>
  <w:p w14:paraId="47A40315" w14:textId="77777777" w:rsidR="00A755A6" w:rsidRDefault="00A755A6">
    <w:pPr>
      <w:pStyle w:val="Footer"/>
    </w:pPr>
  </w:p>
  <w:p w14:paraId="7A1728D2" w14:textId="77777777" w:rsidR="00A755A6" w:rsidRDefault="00A544E8">
    <w:pPr>
      <w:pStyle w:val="Footer"/>
      <w:tabs>
        <w:tab w:val="left" w:pos="1781"/>
      </w:tabs>
    </w:pPr>
    <w:r>
      <w:tab/>
    </w:r>
  </w:p>
  <w:p w14:paraId="65860B94" w14:textId="77777777" w:rsidR="00A755A6" w:rsidRDefault="00A544E8">
    <w:pPr>
      <w:pStyle w:val="Footer"/>
      <w:tabs>
        <w:tab w:val="left" w:pos="3165"/>
      </w:tabs>
    </w:pPr>
    <w:r>
      <w:tab/>
    </w:r>
  </w:p>
  <w:p w14:paraId="62772061" w14:textId="77777777" w:rsidR="00A755A6" w:rsidRDefault="00A544E8">
    <w:pPr>
      <w:pStyle w:val="Footer"/>
      <w:tabs>
        <w:tab w:val="left" w:pos="2139"/>
      </w:tabs>
    </w:pP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31699" w14:textId="77777777" w:rsidR="00A755A6" w:rsidRDefault="00A755A6">
    <w:pPr>
      <w:pStyle w:val="Footerportrait"/>
    </w:pPr>
  </w:p>
  <w:p w14:paraId="3D66D3CF" w14:textId="28ADF46A" w:rsidR="00A755A6" w:rsidRDefault="00913D28">
    <w:pPr>
      <w:pStyle w:val="Footerportrait"/>
      <w:rPr>
        <w:rStyle w:val="PageNumber"/>
        <w:szCs w:val="15"/>
      </w:rPr>
    </w:pPr>
    <w:r>
      <w:fldChar w:fldCharType="begin"/>
    </w:r>
    <w:r>
      <w:instrText>STYLEREF  "Document type"  \* MERGEFORMAT</w:instrText>
    </w:r>
    <w:r>
      <w:fldChar w:fldCharType="separate"/>
    </w:r>
    <w:r>
      <w:rPr>
        <w:noProof/>
      </w:rPr>
      <w:t>IALA Guideline on the provision of mcp identities</w:t>
    </w:r>
    <w:r>
      <w:rPr>
        <w:noProof/>
      </w:rPr>
      <w:fldChar w:fldCharType="end"/>
    </w:r>
    <w:r w:rsidR="00A544E8">
      <w:t xml:space="preserve"> </w:t>
    </w:r>
    <w:r>
      <w:fldChar w:fldCharType="begin"/>
    </w:r>
    <w:r>
      <w:instrText>STYLEREF "Document number" \* MERGEFORMAT</w:instrText>
    </w:r>
    <w:r>
      <w:fldChar w:fldCharType="separate"/>
    </w:r>
    <w:r>
      <w:rPr>
        <w:noProof/>
      </w:rPr>
      <w:t>Gnnnn</w:t>
    </w:r>
    <w:r>
      <w:rPr>
        <w:noProof/>
      </w:rPr>
      <w:fldChar w:fldCharType="end"/>
    </w:r>
    <w:r w:rsidR="00A544E8">
      <w:t xml:space="preserve"> </w:t>
    </w:r>
  </w:p>
  <w:p w14:paraId="2CD87914" w14:textId="5F9C2C9E" w:rsidR="00A755A6" w:rsidRDefault="00913D28">
    <w:pPr>
      <w:pStyle w:val="Footerportrait"/>
    </w:pPr>
    <w:r>
      <w:fldChar w:fldCharType="begin"/>
    </w:r>
    <w:r>
      <w:instrText>STYLEREF "Edition number" \* MERGEFORMAT</w:instrText>
    </w:r>
    <w:r>
      <w:fldChar w:fldCharType="separate"/>
    </w:r>
    <w:r>
      <w:rPr>
        <w:noProof/>
      </w:rPr>
      <w:t>Edition 1.0</w:t>
    </w:r>
    <w:r>
      <w:rPr>
        <w:noProof/>
      </w:rPr>
      <w:fldChar w:fldCharType="end"/>
    </w:r>
    <w:r w:rsidR="00A544E8">
      <w:t xml:space="preserve"> </w:t>
    </w:r>
    <w:r w:rsidR="00A544E8">
      <w:fldChar w:fldCharType="begin"/>
    </w:r>
    <w:r w:rsidR="00A544E8">
      <w:instrText>STYLEREF  MRN  \* MERGEFORMAT</w:instrText>
    </w:r>
    <w:r w:rsidR="00A544E8">
      <w:fldChar w:fldCharType="end"/>
    </w:r>
    <w:r w:rsidR="00A544E8">
      <w:tab/>
      <w:t xml:space="preserve">P </w:t>
    </w:r>
    <w:r w:rsidR="00A544E8">
      <w:rPr>
        <w:rStyle w:val="PageNumber"/>
        <w:szCs w:val="15"/>
      </w:rPr>
      <w:fldChar w:fldCharType="begin"/>
    </w:r>
    <w:r w:rsidR="00A544E8">
      <w:rPr>
        <w:rStyle w:val="PageNumber"/>
        <w:szCs w:val="15"/>
      </w:rPr>
      <w:instrText xml:space="preserve"> PAGE </w:instrText>
    </w:r>
    <w:r w:rsidR="00A544E8">
      <w:rPr>
        <w:rStyle w:val="PageNumber"/>
        <w:szCs w:val="15"/>
      </w:rPr>
      <w:fldChar w:fldCharType="separate"/>
    </w:r>
    <w:r w:rsidR="00A544E8">
      <w:rPr>
        <w:rStyle w:val="PageNumber"/>
        <w:szCs w:val="15"/>
      </w:rPr>
      <w:t>2</w:t>
    </w:r>
    <w:r w:rsidR="00A544E8">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11CE8" w14:textId="77777777" w:rsidR="00A755A6" w:rsidRDefault="00A755A6"/>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017FA" w14:textId="77777777" w:rsidR="00A755A6" w:rsidRDefault="00A755A6">
    <w:pPr>
      <w:pStyle w:val="Footerportrait"/>
    </w:pPr>
  </w:p>
  <w:p w14:paraId="2914A3A5" w14:textId="4C971965" w:rsidR="00A755A6" w:rsidRDefault="00913D28">
    <w:pPr>
      <w:pStyle w:val="Footerportrait"/>
      <w:rPr>
        <w:rStyle w:val="PageNumber"/>
        <w:szCs w:val="15"/>
      </w:rPr>
    </w:pPr>
    <w:r>
      <w:fldChar w:fldCharType="begin"/>
    </w:r>
    <w:r>
      <w:instrText>STYLEREF  "Document type"  \* MERGEFORMAT</w:instrText>
    </w:r>
    <w:r>
      <w:fldChar w:fldCharType="separate"/>
    </w:r>
    <w:r>
      <w:rPr>
        <w:noProof/>
      </w:rPr>
      <w:t>IALA Guideline on the provision of mcp identities</w:t>
    </w:r>
    <w:r>
      <w:rPr>
        <w:noProof/>
      </w:rPr>
      <w:fldChar w:fldCharType="end"/>
    </w:r>
    <w:r w:rsidR="00A544E8">
      <w:t xml:space="preserve"> </w:t>
    </w:r>
    <w:r>
      <w:fldChar w:fldCharType="begin"/>
    </w:r>
    <w:r>
      <w:instrText>STYLEREF "Document number" \* MERGEFORMAT</w:instrText>
    </w:r>
    <w:r>
      <w:fldChar w:fldCharType="separate"/>
    </w:r>
    <w:r>
      <w:rPr>
        <w:noProof/>
      </w:rPr>
      <w:t>Gnnnn</w:t>
    </w:r>
    <w:r>
      <w:rPr>
        <w:noProof/>
      </w:rPr>
      <w:fldChar w:fldCharType="end"/>
    </w:r>
    <w:r w:rsidR="00A544E8">
      <w:t xml:space="preserve"> </w:t>
    </w:r>
  </w:p>
  <w:p w14:paraId="17D6B1E8" w14:textId="51B584DD" w:rsidR="00A755A6" w:rsidRDefault="00913D28">
    <w:pPr>
      <w:pStyle w:val="Footerportrait"/>
    </w:pPr>
    <w:r>
      <w:fldChar w:fldCharType="begin"/>
    </w:r>
    <w:r>
      <w:instrText>STYLEREF "Edition number" \* MERGEFORMAT</w:instrText>
    </w:r>
    <w:r>
      <w:fldChar w:fldCharType="separate"/>
    </w:r>
    <w:r>
      <w:rPr>
        <w:noProof/>
      </w:rPr>
      <w:t>Edition 1.0</w:t>
    </w:r>
    <w:r>
      <w:rPr>
        <w:noProof/>
      </w:rPr>
      <w:fldChar w:fldCharType="end"/>
    </w:r>
    <w:r w:rsidR="00A544E8">
      <w:t xml:space="preserve"> </w:t>
    </w:r>
    <w:r w:rsidR="00A544E8">
      <w:fldChar w:fldCharType="begin"/>
    </w:r>
    <w:r w:rsidR="00A544E8">
      <w:instrText>STYLEREF  MRN  \* MERGEFORMAT</w:instrText>
    </w:r>
    <w:r w:rsidR="00A544E8">
      <w:fldChar w:fldCharType="end"/>
    </w:r>
    <w:r w:rsidR="00A544E8">
      <w:tab/>
      <w:t xml:space="preserve">P </w:t>
    </w:r>
    <w:r w:rsidR="00A544E8">
      <w:rPr>
        <w:rStyle w:val="PageNumber"/>
        <w:szCs w:val="15"/>
      </w:rPr>
      <w:fldChar w:fldCharType="begin"/>
    </w:r>
    <w:r w:rsidR="00A544E8">
      <w:rPr>
        <w:rStyle w:val="PageNumber"/>
        <w:szCs w:val="15"/>
      </w:rPr>
      <w:instrText xml:space="preserve"> PAGE </w:instrText>
    </w:r>
    <w:r w:rsidR="00A544E8">
      <w:rPr>
        <w:rStyle w:val="PageNumber"/>
        <w:szCs w:val="15"/>
      </w:rPr>
      <w:fldChar w:fldCharType="separate"/>
    </w:r>
    <w:r w:rsidR="00A544E8">
      <w:rPr>
        <w:rStyle w:val="PageNumber"/>
        <w:szCs w:val="15"/>
      </w:rPr>
      <w:t>3</w:t>
    </w:r>
    <w:r w:rsidR="00A544E8">
      <w:rPr>
        <w:rStyle w:val="PageNumb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0E0D5" w14:textId="77777777" w:rsidR="00A755A6" w:rsidRDefault="00A755A6"/>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AA825" w14:textId="77777777" w:rsidR="00A755A6" w:rsidRDefault="00A544E8">
    <w:pPr>
      <w:pStyle w:val="Footer"/>
      <w:ind w:right="360"/>
    </w:pPr>
    <w:r>
      <w:rPr>
        <w:noProof/>
      </w:rPr>
      <mc:AlternateContent>
        <mc:Choice Requires="wps">
          <w:drawing>
            <wp:anchor distT="0" distB="0" distL="0" distR="0" simplePos="0" relativeHeight="251658248" behindDoc="1" locked="0" layoutInCell="0" allowOverlap="1" wp14:anchorId="6EC41B5F" wp14:editId="745B07BD">
              <wp:simplePos x="0" y="0"/>
              <wp:positionH relativeFrom="margin">
                <wp:align>right</wp:align>
              </wp:positionH>
              <wp:positionV relativeFrom="paragraph">
                <wp:posOffset>635</wp:posOffset>
              </wp:positionV>
              <wp:extent cx="14605" cy="14605"/>
              <wp:effectExtent l="0" t="0" r="0" b="0"/>
              <wp:wrapNone/>
              <wp:docPr id="37" name="Frame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14:paraId="2215CFE4" w14:textId="77777777" w:rsidR="00A755A6" w:rsidRDefault="00A544E8">
                          <w:pPr>
                            <w:pStyle w:val="Footer"/>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p w14:paraId="39D512A7" w14:textId="77777777" w:rsidR="00A755A6" w:rsidRDefault="00A544E8">
                          <w:pPr>
                            <w:pStyle w:val="Footer"/>
                            <w:ind w:right="360"/>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p w14:paraId="3E396CAE" w14:textId="77777777" w:rsidR="00A755A6" w:rsidRDefault="00A544E8">
                          <w:pPr>
                            <w:pStyle w:val="Footer"/>
                            <w:ind w:right="360"/>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p w14:paraId="3C0B2B26" w14:textId="77777777" w:rsidR="00A755A6" w:rsidRDefault="00A544E8">
                          <w:pPr>
                            <w:pStyle w:val="Footer"/>
                            <w:ind w:right="360"/>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txbxContent>
                    </wps:txbx>
                    <wps:bodyPr lIns="0" tIns="0" rIns="0" bIns="0" anchor="t">
                      <a:spAutoFit/>
                    </wps:bodyPr>
                  </wps:wsp>
                </a:graphicData>
              </a:graphic>
            </wp:anchor>
          </w:drawing>
        </mc:Choice>
        <mc:Fallback>
          <w:pict>
            <v:rect w14:anchorId="6EC41B5F" id="_x0000_s1038" style="position:absolute;margin-left:-50.05pt;margin-top:.05pt;width:1.15pt;height:1.15pt;z-index:-251667968;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" o:allowincell="f" filled="f" stroked="f" strokeweight="0">
              <v:textbox style="mso-fit-shape-to-text:t" inset="0,0,0,0">
                <w:txbxContent>
                  <w:p w14:paraId="2215CFE4" w14:textId="77777777" w:rsidR="00A755A6" w:rsidRDefault="00A544E8">
                    <w:pPr>
                      <w:pStyle w:val="Footer"/>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p w14:paraId="39D512A7" w14:textId="77777777" w:rsidR="00A755A6" w:rsidRDefault="00A544E8">
                    <w:pPr>
                      <w:pStyle w:val="Footer"/>
                      <w:ind w:right="360"/>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p w14:paraId="3E396CAE" w14:textId="77777777" w:rsidR="00A755A6" w:rsidRDefault="00A544E8">
                    <w:pPr>
                      <w:pStyle w:val="Footer"/>
                      <w:ind w:right="360"/>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p w14:paraId="3C0B2B26" w14:textId="77777777" w:rsidR="00A755A6" w:rsidRDefault="00A544E8">
                    <w:pPr>
                      <w:pStyle w:val="Footer"/>
                      <w:ind w:right="360"/>
                      <w:rPr>
                        <w:rStyle w:val="PageNumber"/>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anchorx="margin"/>
            </v:rect>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889C7" w14:textId="77777777" w:rsidR="00A755A6" w:rsidRDefault="00A755A6">
    <w:pPr>
      <w:pStyle w:val="Footerportrait"/>
    </w:pPr>
  </w:p>
  <w:p w14:paraId="5ECA801E" w14:textId="4B085935" w:rsidR="00A755A6" w:rsidRDefault="00913D28">
    <w:pPr>
      <w:pStyle w:val="Footerportrait"/>
      <w:rPr>
        <w:rStyle w:val="PageNumber"/>
        <w:szCs w:val="15"/>
      </w:rPr>
    </w:pPr>
    <w:r>
      <w:fldChar w:fldCharType="begin"/>
    </w:r>
    <w:r>
      <w:instrText>STYLEREF  "Document type"  \* MERGEFORMAT</w:instrText>
    </w:r>
    <w:r>
      <w:fldChar w:fldCharType="separate"/>
    </w:r>
    <w:r>
      <w:rPr>
        <w:noProof/>
      </w:rPr>
      <w:t>IALA Guideline on the provision of mcp identities</w:t>
    </w:r>
    <w:r>
      <w:rPr>
        <w:noProof/>
      </w:rPr>
      <w:fldChar w:fldCharType="end"/>
    </w:r>
    <w:r w:rsidR="00A544E8">
      <w:t xml:space="preserve"> </w:t>
    </w:r>
    <w:r>
      <w:fldChar w:fldCharType="begin"/>
    </w:r>
    <w:r>
      <w:instrText>STYLEREF "Document number" \* MERGEFORMAT</w:instrText>
    </w:r>
    <w:r>
      <w:fldChar w:fldCharType="separate"/>
    </w:r>
    <w:r>
      <w:rPr>
        <w:noProof/>
      </w:rPr>
      <w:t>Gnnnn</w:t>
    </w:r>
    <w:r>
      <w:rPr>
        <w:noProof/>
      </w:rPr>
      <w:fldChar w:fldCharType="end"/>
    </w:r>
    <w:r w:rsidR="00A544E8">
      <w:t xml:space="preserve"> </w:t>
    </w:r>
  </w:p>
  <w:p w14:paraId="19A1DD29" w14:textId="7C3FB6E2" w:rsidR="00A755A6" w:rsidRDefault="00913D28">
    <w:pPr>
      <w:pStyle w:val="Footerportrait"/>
    </w:pPr>
    <w:r>
      <w:fldChar w:fldCharType="begin"/>
    </w:r>
    <w:r>
      <w:instrText>STYLEREF "Edition number" \* MERGEFORMAT</w:instrText>
    </w:r>
    <w:r>
      <w:fldChar w:fldCharType="separate"/>
    </w:r>
    <w:r>
      <w:rPr>
        <w:noProof/>
      </w:rPr>
      <w:t>Edition 1.0</w:t>
    </w:r>
    <w:r>
      <w:rPr>
        <w:noProof/>
      </w:rPr>
      <w:fldChar w:fldCharType="end"/>
    </w:r>
    <w:r w:rsidR="00A544E8">
      <w:t xml:space="preserve"> </w:t>
    </w:r>
    <w:r w:rsidR="00A544E8">
      <w:fldChar w:fldCharType="begin"/>
    </w:r>
    <w:r w:rsidR="00A544E8">
      <w:instrText>STYLEREF  MRN  \* MERGEFORMAT</w:instrText>
    </w:r>
    <w:r w:rsidR="00A544E8">
      <w:fldChar w:fldCharType="end"/>
    </w:r>
    <w:r w:rsidR="00A544E8">
      <w:tab/>
      <w:t xml:space="preserve">P </w:t>
    </w:r>
    <w:r w:rsidR="00A544E8">
      <w:rPr>
        <w:rStyle w:val="PageNumber"/>
        <w:szCs w:val="15"/>
      </w:rPr>
      <w:fldChar w:fldCharType="begin"/>
    </w:r>
    <w:r w:rsidR="00A544E8">
      <w:rPr>
        <w:rStyle w:val="PageNumber"/>
        <w:szCs w:val="15"/>
      </w:rPr>
      <w:instrText xml:space="preserve"> PAGE </w:instrText>
    </w:r>
    <w:r w:rsidR="00A544E8">
      <w:rPr>
        <w:rStyle w:val="PageNumber"/>
        <w:szCs w:val="15"/>
      </w:rPr>
      <w:fldChar w:fldCharType="separate"/>
    </w:r>
    <w:r w:rsidR="00A544E8">
      <w:rPr>
        <w:rStyle w:val="PageNumber"/>
        <w:szCs w:val="15"/>
      </w:rPr>
      <w:t>17</w:t>
    </w:r>
    <w:r w:rsidR="00A544E8">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55ABD" w14:textId="77777777" w:rsidR="00B92334" w:rsidRDefault="00B92334">
      <w:pPr>
        <w:spacing w:line="240" w:lineRule="auto"/>
      </w:pPr>
      <w:r>
        <w:separator/>
      </w:r>
    </w:p>
  </w:footnote>
  <w:footnote w:type="continuationSeparator" w:id="0">
    <w:p w14:paraId="0AA7EFB1" w14:textId="77777777" w:rsidR="00B92334" w:rsidRDefault="00B92334">
      <w:pPr>
        <w:spacing w:line="240" w:lineRule="auto"/>
      </w:pPr>
      <w:r>
        <w:continuationSeparator/>
      </w:r>
    </w:p>
  </w:footnote>
  <w:footnote w:type="continuationNotice" w:id="1">
    <w:p w14:paraId="17AAEBE8" w14:textId="77777777" w:rsidR="008C1C1D" w:rsidRDefault="008C1C1D">
      <w:pPr>
        <w:spacing w:line="240" w:lineRule="auto"/>
      </w:pPr>
    </w:p>
  </w:footnote>
  <w:footnote w:id="2">
    <w:p w14:paraId="73293773" w14:textId="401F7AF5" w:rsidR="0037595E" w:rsidRDefault="0037595E">
      <w:pPr>
        <w:pStyle w:val="FootnoteText"/>
      </w:pPr>
      <w:ins w:id="28" w:author="Michael Kirkedal Thomsen" w:date="2024-03-21T10:51:00Z">
        <w:r>
          <w:rPr>
            <w:rStyle w:val="FootnoteReference"/>
          </w:rPr>
          <w:footnoteRef/>
        </w:r>
        <w:r>
          <w:t xml:space="preserve"> </w:t>
        </w:r>
        <w:r w:rsidRPr="0037595E">
          <w:t>The 256 ECDSA key size  (in combination with the SHA-254 hash algorithm) should only be used in environments with significant bandwidth restrictions, where the length of the generated signatures cannot exceed 64 bytes. A use case could be ensuring backwards-compatibility of the MCP with existing AIS data transmissions</w:t>
        </w:r>
        <w:r>
          <w:t xml:space="preserve">. </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6CB87" w14:textId="77777777" w:rsidR="00A755A6" w:rsidRDefault="00A544E8">
    <w:pPr>
      <w:pStyle w:val="Header"/>
    </w:pPr>
    <w:r>
      <w:rPr>
        <w:noProof/>
      </w:rPr>
      <mc:AlternateContent>
        <mc:Choice Requires="wps">
          <w:drawing>
            <wp:anchor distT="9525" distB="6350" distL="10160" distR="5080" simplePos="0" relativeHeight="251658268" behindDoc="1" locked="0" layoutInCell="1" allowOverlap="1" wp14:anchorId="54CE1ACB" wp14:editId="01E6BB43">
              <wp:simplePos x="0" y="0"/>
              <wp:positionH relativeFrom="column">
                <wp:posOffset>0</wp:posOffset>
              </wp:positionH>
              <wp:positionV relativeFrom="paragraph">
                <wp:posOffset>635</wp:posOffset>
              </wp:positionV>
              <wp:extent cx="631825" cy="631825"/>
              <wp:effectExtent l="635" t="5715" r="0" b="4445"/>
              <wp:wrapNone/>
              <wp:docPr id="1" name="shape_0"/>
              <wp:cNvGraphicFramePr/>
              <a:graphic xmlns:a="http://schemas.openxmlformats.org/drawingml/2006/main">
                <a:graphicData uri="http://schemas.microsoft.com/office/word/2010/wordprocessingShape">
                  <wps:wsp>
                    <wps:cNvSpPr/>
                    <wps:spPr>
                      <a:xfrm>
                        <a:off x="0" y="0"/>
                        <a:ext cx="631800" cy="631800"/>
                      </a:xfrm>
                      <a:custGeom>
                        <a:avLst/>
                        <a:gdLst>
                          <a:gd name="textAreaLeft" fmla="*/ 0 w 358200"/>
                          <a:gd name="textAreaRight" fmla="*/ 358560 w 358200"/>
                          <a:gd name="textAreaTop" fmla="*/ 0 h 358200"/>
                          <a:gd name="textAreaBottom" fmla="*/ 358560 h 358200"/>
                        </a:gdLst>
                        <a:ahLst/>
                        <a:cxnLst/>
                        <a:rect l="textAreaLeft" t="textAreaTop" r="textAreaRight" b="textAreaBottom"/>
                        <a:pathLst>
                          <a:path w="1757" h="1757">
                            <a:moveTo>
                              <a:pt x="0" y="0"/>
                            </a:moveTo>
                            <a:lnTo>
                              <a:pt x="1756" y="0"/>
                            </a:lnTo>
                            <a:lnTo>
                              <a:pt x="0" y="0"/>
                            </a:lnTo>
                            <a:close/>
                            <a:moveTo>
                              <a:pt x="0" y="1756"/>
                            </a:moveTo>
                            <a:lnTo>
                              <a:pt x="1756" y="1756"/>
                            </a:lnTo>
                            <a:lnTo>
                              <a:pt x="0" y="1756"/>
                            </a:lnTo>
                            <a:close/>
                          </a:path>
                        </a:pathLst>
                      </a:custGeom>
                      <a:no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noProof/>
      </w:rPr>
      <mc:AlternateContent>
        <mc:Choice Requires="wps">
          <w:drawing>
            <wp:anchor distT="0" distB="635" distL="635" distR="1270" simplePos="0" relativeHeight="251658269" behindDoc="1" locked="0" layoutInCell="0" allowOverlap="1" wp14:anchorId="0BAAAC4B" wp14:editId="2DA08082">
              <wp:simplePos x="0" y="0"/>
              <wp:positionH relativeFrom="margin">
                <wp:align>center</wp:align>
              </wp:positionH>
              <wp:positionV relativeFrom="margin">
                <wp:align>center</wp:align>
              </wp:positionV>
              <wp:extent cx="5532120" cy="5532755"/>
              <wp:effectExtent l="0" t="635" r="0" b="0"/>
              <wp:wrapNone/>
              <wp:docPr id="2" name="shape_0"/>
              <wp:cNvGraphicFramePr/>
              <a:graphic xmlns:a="http://schemas.openxmlformats.org/drawingml/2006/main">
                <a:graphicData uri="http://schemas.microsoft.com/office/word/2010/wordprocessingShape">
                  <wps:wsp>
                    <wps:cNvSpPr/>
                    <wps:spPr>
                      <a:xfrm>
                        <a:off x="0" y="0"/>
                        <a:ext cx="5532120" cy="5532840"/>
                      </a:xfrm>
                      <a:custGeom>
                        <a:avLst/>
                        <a:gdLst>
                          <a:gd name="textAreaLeft" fmla="*/ 0 w 3136320"/>
                          <a:gd name="textAreaRight" fmla="*/ 3136680 w 3136320"/>
                          <a:gd name="textAreaTop" fmla="*/ 0 h 3136680"/>
                          <a:gd name="textAreaBottom" fmla="*/ 3137040 h 3136680"/>
                        </a:gdLst>
                        <a:ahLst/>
                        <a:cxnLst/>
                        <a:rect l="textAreaLeft" t="textAreaTop" r="textAreaRight" b="textAreaBottom"/>
                        <a:pathLst>
                          <a:path w="15369" h="15371">
                            <a:moveTo>
                              <a:pt x="0" y="11206"/>
                            </a:moveTo>
                            <a:lnTo>
                              <a:pt x="11205" y="0"/>
                            </a:lnTo>
                            <a:lnTo>
                              <a:pt x="0" y="11206"/>
                            </a:lnTo>
                            <a:close/>
                            <a:moveTo>
                              <a:pt x="4164" y="15370"/>
                            </a:moveTo>
                            <a:lnTo>
                              <a:pt x="15368" y="4164"/>
                            </a:lnTo>
                            <a:lnTo>
                              <a:pt x="4164" y="15370"/>
                            </a:lnTo>
                            <a:close/>
                          </a:path>
                        </a:pathLst>
                      </a:cu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noProof/>
      </w:rPr>
      <mc:AlternateContent>
        <mc:Choice Requires="wps">
          <w:drawing>
            <wp:anchor distT="0" distB="0" distL="635" distR="0" simplePos="0" relativeHeight="251658270" behindDoc="1" locked="0" layoutInCell="0" allowOverlap="1" wp14:anchorId="016EBBBC" wp14:editId="1024CE97">
              <wp:simplePos x="0" y="0"/>
              <wp:positionH relativeFrom="margin">
                <wp:align>center</wp:align>
              </wp:positionH>
              <wp:positionV relativeFrom="margin">
                <wp:align>center</wp:align>
              </wp:positionV>
              <wp:extent cx="5070475" cy="5069840"/>
              <wp:effectExtent l="635" t="0" r="0" b="0"/>
              <wp:wrapNone/>
              <wp:docPr id="3" name="PowerPlusWaterMarkObject193111782"/>
              <wp:cNvGraphicFramePr/>
              <a:graphic xmlns:a="http://schemas.openxmlformats.org/drawingml/2006/main">
                <a:graphicData uri="http://schemas.microsoft.com/office/word/2010/wordprocessingShape">
                  <wps:wsp>
                    <wps:cNvSpPr/>
                    <wps:spPr>
                      <a:xfrm>
                        <a:off x="0" y="0"/>
                        <a:ext cx="5070600" cy="5069880"/>
                      </a:xfrm>
                      <a:custGeom>
                        <a:avLst/>
                        <a:gdLst>
                          <a:gd name="textAreaLeft" fmla="*/ 0 w 2874600"/>
                          <a:gd name="textAreaRight" fmla="*/ 2874960 w 2874600"/>
                          <a:gd name="textAreaTop" fmla="*/ 0 h 2874240"/>
                          <a:gd name="textAreaBottom" fmla="*/ 2874600 h 2874240"/>
                        </a:gdLst>
                        <a:ahLst/>
                        <a:cxnLst/>
                        <a:rect l="textAreaLeft" t="textAreaTop" r="textAreaRight" b="textAreaBottom"/>
                        <a:pathLst>
                          <a:path w="14088" h="14086">
                            <a:moveTo>
                              <a:pt x="0" y="10268"/>
                            </a:moveTo>
                            <a:lnTo>
                              <a:pt x="10270" y="0"/>
                            </a:lnTo>
                            <a:lnTo>
                              <a:pt x="0" y="10268"/>
                            </a:lnTo>
                            <a:close/>
                            <a:moveTo>
                              <a:pt x="3817" y="14085"/>
                            </a:moveTo>
                            <a:lnTo>
                              <a:pt x="14087" y="3817"/>
                            </a:lnTo>
                            <a:lnTo>
                              <a:pt x="3817" y="14085"/>
                            </a:lnTo>
                            <a:close/>
                          </a:path>
                        </a:pathLst>
                      </a:cu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FBEC2" w14:textId="77777777" w:rsidR="00A755A6" w:rsidRDefault="00A544E8">
    <w:pPr>
      <w:pStyle w:val="Header"/>
    </w:pPr>
    <w:r>
      <w:rPr>
        <w:noProof/>
      </w:rPr>
      <mc:AlternateContent>
        <mc:Choice Requires="wps">
          <w:drawing>
            <wp:anchor distT="0" distB="0" distL="0" distR="0" simplePos="0" relativeHeight="251658259" behindDoc="1" locked="0" layoutInCell="0" allowOverlap="1" wp14:anchorId="35191646" wp14:editId="1E7857E5">
              <wp:simplePos x="0" y="0"/>
              <wp:positionH relativeFrom="margin">
                <wp:align>center</wp:align>
              </wp:positionH>
              <wp:positionV relativeFrom="margin">
                <wp:align>center</wp:align>
              </wp:positionV>
              <wp:extent cx="35560" cy="15875"/>
              <wp:effectExtent l="635" t="10160" r="0" b="10160"/>
              <wp:wrapNone/>
              <wp:docPr id="31" name="Text Box 29"/>
              <wp:cNvGraphicFramePr/>
              <a:graphic xmlns:a="http://schemas.openxmlformats.org/drawingml/2006/main">
                <a:graphicData uri="http://schemas.microsoft.com/office/word/2010/wordprocessingShape">
                  <wps:wsp>
                    <wps:cNvSpPr/>
                    <wps:spPr>
                      <a:xfrm rot="18900000">
                        <a:off x="0" y="0"/>
                        <a:ext cx="35640" cy="15840"/>
                      </a:xfrm>
                      <a:prstGeom prst="rect">
                        <a:avLst/>
                      </a:prstGeom>
                      <a:noFill/>
                      <a:ln w="0">
                        <a:noFill/>
                      </a:ln>
                    </wps:spPr>
                    <wps:style>
                      <a:lnRef idx="0">
                        <a:scrgbClr r="0" g="0" b="0"/>
                      </a:lnRef>
                      <a:fillRef idx="0">
                        <a:scrgbClr r="0" g="0" b="0"/>
                      </a:fillRef>
                      <a:effectRef idx="0">
                        <a:scrgbClr r="0" g="0" b="0"/>
                      </a:effectRef>
                      <a:fontRef idx="minor"/>
                    </wps:style>
                    <wps:txbx>
                      <w:txbxContent>
                        <w:p w14:paraId="63696B53" w14:textId="77777777" w:rsidR="00A755A6" w:rsidRDefault="00A544E8">
                          <w:pPr>
                            <w:pStyle w:val="FrameContents"/>
                            <w:spacing w:line="240" w:lineRule="auto"/>
                          </w:pPr>
                          <w:r>
                            <w:rPr>
                              <w:sz w:val="2"/>
                              <w:lang w:val="fr-FR"/>
                            </w:rPr>
                            <w:t>DRAFT</w:t>
                          </w:r>
                        </w:p>
                      </w:txbxContent>
                    </wps:txbx>
                    <wps:bodyPr lIns="0" tIns="0" rIns="0" bIns="0" numCol="1" anchor="ctr">
                      <a:prstTxWarp prst="textPlain">
                        <a:avLst/>
                      </a:prstTxWarp>
                      <a:noAutofit/>
                    </wps:bodyPr>
                  </wps:wsp>
                </a:graphicData>
              </a:graphic>
            </wp:anchor>
          </w:drawing>
        </mc:Choice>
        <mc:Fallback>
          <w:pict>
            <v:rect w14:anchorId="35191646" id="Text Box 29" o:spid="_x0000_s1035" style="position:absolute;margin-left:0;margin-top:0;width:2.8pt;height:1.25pt;rotation:-45;z-index:-251656704;visibility:visible;mso-wrap-style:square;mso-wrap-distance-left:0;mso-wrap-distance-top:0;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" o:allowincell="f" filled="f" stroked="f" strokeweight="0">
              <v:textbox inset="0,0,0,0">
                <w:txbxContent>
                  <w:p w14:paraId="63696B53" w14:textId="77777777" w:rsidR="00A755A6" w:rsidRDefault="00A544E8">
                    <w:pPr>
                      <w:pStyle w:val="FrameContents"/>
                      <w:spacing w:line="240" w:lineRule="auto"/>
                    </w:pPr>
                    <w:r>
                      <w:rPr>
                        <w:sz w:val="2"/>
                        <w:lang w:val="fr-FR"/>
                      </w:rPr>
                      <w:t>DRAFT</w:t>
                    </w:r>
                  </w:p>
                </w:txbxContent>
              </v:textbox>
              <w10:wrap anchorx="margin" anchory="margin"/>
            </v:rect>
          </w:pict>
        </mc:Fallback>
      </mc:AlternateContent>
    </w:r>
    <w:r>
      <w:rPr>
        <w:noProof/>
      </w:rPr>
      <mc:AlternateContent>
        <mc:Choice Requires="wps">
          <w:drawing>
            <wp:anchor distT="0" distB="0" distL="0" distR="0" simplePos="0" relativeHeight="251658260" behindDoc="1" locked="0" layoutInCell="0" allowOverlap="1" wp14:anchorId="09D0A537" wp14:editId="245EEB3A">
              <wp:simplePos x="0" y="0"/>
              <wp:positionH relativeFrom="margin">
                <wp:align>center</wp:align>
              </wp:positionH>
              <wp:positionV relativeFrom="margin">
                <wp:align>center</wp:align>
              </wp:positionV>
              <wp:extent cx="35560" cy="15875"/>
              <wp:effectExtent l="635" t="10160" r="0" b="10160"/>
              <wp:wrapNone/>
              <wp:docPr id="32" name="PowerPlusWaterMarkObject193111782"/>
              <wp:cNvGraphicFramePr/>
              <a:graphic xmlns:a="http://schemas.openxmlformats.org/drawingml/2006/main">
                <a:graphicData uri="http://schemas.microsoft.com/office/word/2010/wordprocessingShape">
                  <wps:wsp>
                    <wps:cNvSpPr/>
                    <wps:spPr>
                      <a:xfrm rot="18900000">
                        <a:off x="0" y="0"/>
                        <a:ext cx="35640" cy="15840"/>
                      </a:xfrm>
                      <a:prstGeom prst="rect">
                        <a:avLst/>
                      </a:prstGeom>
                      <a:noFill/>
                      <a:ln w="0">
                        <a:noFill/>
                      </a:ln>
                    </wps:spPr>
                    <wps:style>
                      <a:lnRef idx="0">
                        <a:scrgbClr r="0" g="0" b="0"/>
                      </a:lnRef>
                      <a:fillRef idx="0">
                        <a:scrgbClr r="0" g="0" b="0"/>
                      </a:fillRef>
                      <a:effectRef idx="0">
                        <a:scrgbClr r="0" g="0" b="0"/>
                      </a:effectRef>
                      <a:fontRef idx="minor"/>
                    </wps:style>
                    <wps:txbx>
                      <w:txbxContent>
                        <w:p w14:paraId="6F0A1B42" w14:textId="77777777" w:rsidR="00A755A6" w:rsidRDefault="00A544E8">
                          <w:pPr>
                            <w:pStyle w:val="FrameContents"/>
                            <w:spacing w:line="240" w:lineRule="auto"/>
                          </w:pPr>
                          <w:r>
                            <w:rPr>
                              <w:sz w:val="2"/>
                              <w:lang w:val="fr-FR"/>
                            </w:rPr>
                            <w:t>DRAFT</w:t>
                          </w:r>
                        </w:p>
                      </w:txbxContent>
                    </wps:txbx>
                    <wps:bodyPr lIns="0" tIns="0" rIns="0" bIns="0" numCol="1" anchor="ctr">
                      <a:prstTxWarp prst="textPlain">
                        <a:avLst/>
                      </a:prstTxWarp>
                      <a:noAutofit/>
                    </wps:bodyPr>
                  </wps:wsp>
                </a:graphicData>
              </a:graphic>
            </wp:anchor>
          </w:drawing>
        </mc:Choice>
        <mc:Fallback>
          <w:pict>
            <v:rect w14:anchorId="09D0A537" id="PowerPlusWaterMarkObject193111782" o:spid="_x0000_s1036" style="position:absolute;margin-left:0;margin-top:0;width:2.8pt;height:1.25pt;rotation:-45;z-index:-251655680;visibility:visible;mso-wrap-style:square;mso-wrap-distance-left:0;mso-wrap-distance-top:0;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" o:allowincell="f" filled="f" stroked="f" strokeweight="0">
              <v:textbox inset="0,0,0,0">
                <w:txbxContent>
                  <w:p w14:paraId="6F0A1B42" w14:textId="77777777" w:rsidR="00A755A6" w:rsidRDefault="00A544E8">
                    <w:pPr>
                      <w:pStyle w:val="FrameContents"/>
                      <w:spacing w:line="240" w:lineRule="auto"/>
                    </w:pPr>
                    <w:r>
                      <w:rPr>
                        <w:sz w:val="2"/>
                        <w:lang w:val="fr-FR"/>
                      </w:rPr>
                      <w:t>DRAFT</w:t>
                    </w:r>
                  </w:p>
                </w:txbxContent>
              </v:textbox>
              <w10:wrap anchorx="margin" anchory="margin"/>
            </v:rect>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4AE4E" w14:textId="77777777" w:rsidR="00A755A6" w:rsidRDefault="00A544E8">
    <w:pPr>
      <w:pStyle w:val="Header"/>
    </w:pPr>
    <w:r>
      <w:rPr>
        <w:noProof/>
      </w:rPr>
      <mc:AlternateContent>
        <mc:Choice Requires="wps">
          <w:drawing>
            <wp:anchor distT="3641090" distB="0" distL="2950845" distR="0" simplePos="0" relativeHeight="251658262" behindDoc="1" locked="0" layoutInCell="0" allowOverlap="1" wp14:anchorId="6872C50B" wp14:editId="15FE20F3">
              <wp:simplePos x="0" y="0"/>
              <wp:positionH relativeFrom="margin">
                <wp:align>center</wp:align>
              </wp:positionH>
              <wp:positionV relativeFrom="margin">
                <wp:align>center</wp:align>
              </wp:positionV>
              <wp:extent cx="35560" cy="15875"/>
              <wp:effectExtent l="635" t="10160" r="0" b="10160"/>
              <wp:wrapNone/>
              <wp:docPr id="33" name="PowerPlusWaterMarkObject193111783"/>
              <wp:cNvGraphicFramePr/>
              <a:graphic xmlns:a="http://schemas.openxmlformats.org/drawingml/2006/main">
                <a:graphicData uri="http://schemas.microsoft.com/office/word/2010/wordprocessingShape">
                  <wps:wsp>
                    <wps:cNvSpPr/>
                    <wps:spPr>
                      <a:xfrm rot="18900000">
                        <a:off x="0" y="0"/>
                        <a:ext cx="35640" cy="15840"/>
                      </a:xfrm>
                      <a:prstGeom prst="rect">
                        <a:avLst/>
                      </a:prstGeom>
                      <a:noFill/>
                      <a:ln w="0">
                        <a:noFill/>
                      </a:ln>
                    </wps:spPr>
                    <wps:style>
                      <a:lnRef idx="0">
                        <a:scrgbClr r="0" g="0" b="0"/>
                      </a:lnRef>
                      <a:fillRef idx="0">
                        <a:scrgbClr r="0" g="0" b="0"/>
                      </a:fillRef>
                      <a:effectRef idx="0">
                        <a:scrgbClr r="0" g="0" b="0"/>
                      </a:effectRef>
                      <a:fontRef idx="minor"/>
                    </wps:style>
                    <wps:txbx>
                      <w:txbxContent>
                        <w:p w14:paraId="1D8E91E9" w14:textId="77777777" w:rsidR="00A755A6" w:rsidRDefault="00A544E8">
                          <w:pPr>
                            <w:pStyle w:val="FrameContents"/>
                            <w:spacing w:line="240" w:lineRule="auto"/>
                          </w:pPr>
                          <w:r>
                            <w:rPr>
                              <w:sz w:val="2"/>
                              <w:lang w:val="fr-FR"/>
                            </w:rPr>
                            <w:t>DRAFT</w:t>
                          </w:r>
                        </w:p>
                      </w:txbxContent>
                    </wps:txbx>
                    <wps:bodyPr lIns="0" tIns="0" rIns="0" bIns="0" numCol="1" anchor="ctr">
                      <a:prstTxWarp prst="textPlain">
                        <a:avLst/>
                      </a:prstTxWarp>
                      <a:noAutofit/>
                    </wps:bodyPr>
                  </wps:wsp>
                </a:graphicData>
              </a:graphic>
            </wp:anchor>
          </w:drawing>
        </mc:Choice>
        <mc:Fallback>
          <w:pict>
            <v:rect w14:anchorId="6872C50B" id="PowerPlusWaterMarkObject193111783" o:spid="_x0000_s1037" style="position:absolute;margin-left:0;margin-top:0;width:2.8pt;height:1.25pt;rotation:-45;z-index:-251653632;visibility:visible;mso-wrap-style:square;mso-wrap-distance-left:232.35pt;mso-wrap-distance-top:286.7pt;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" o:allowincell="f" filled="f" stroked="f" strokeweight="0">
              <v:textbox inset="0,0,0,0">
                <w:txbxContent>
                  <w:p w14:paraId="1D8E91E9" w14:textId="77777777" w:rsidR="00A755A6" w:rsidRDefault="00A544E8">
                    <w:pPr>
                      <w:pStyle w:val="FrameContents"/>
                      <w:spacing w:line="240" w:lineRule="auto"/>
                    </w:pPr>
                    <w:r>
                      <w:rPr>
                        <w:sz w:val="2"/>
                        <w:lang w:val="fr-FR"/>
                      </w:rPr>
                      <w:t>DRAFT</w:t>
                    </w:r>
                  </w:p>
                </w:txbxContent>
              </v:textbox>
              <w10:wrap anchorx="margin" anchory="margin"/>
            </v:rect>
          </w:pict>
        </mc:Fallback>
      </mc:AlternateContent>
    </w:r>
    <w:r>
      <w:rPr>
        <w:noProof/>
      </w:rPr>
      <w:drawing>
        <wp:anchor distT="0" distB="0" distL="0" distR="0" simplePos="0" relativeHeight="251658264" behindDoc="1" locked="0" layoutInCell="0" allowOverlap="1" wp14:anchorId="5142B79C" wp14:editId="078AB165">
          <wp:simplePos x="0" y="0"/>
          <wp:positionH relativeFrom="page">
            <wp:posOffset>6235065</wp:posOffset>
          </wp:positionH>
          <wp:positionV relativeFrom="page">
            <wp:posOffset>-191770</wp:posOffset>
          </wp:positionV>
          <wp:extent cx="964565" cy="964565"/>
          <wp:effectExtent l="0" t="0" r="0" b="0"/>
          <wp:wrapNone/>
          <wp:docPr id="34" name="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1"/>
                  <pic:cNvPicPr>
                    <a:picLocks noChangeAspect="1" noChangeArrowheads="1"/>
                  </pic:cNvPicPr>
                </pic:nvPicPr>
                <pic:blipFill>
                  <a:blip r:embed="rId1"/>
                  <a:stretch>
                    <a:fillRect/>
                  </a:stretch>
                </pic:blipFill>
                <pic:spPr bwMode="auto">
                  <a:xfrm>
                    <a:off x="0" y="0"/>
                    <a:ext cx="964565" cy="964565"/>
                  </a:xfrm>
                  <a:prstGeom prst="rect">
                    <a:avLst/>
                  </a:prstGeom>
                </pic:spPr>
              </pic:pic>
            </a:graphicData>
          </a:graphic>
        </wp:anchor>
      </w:drawing>
    </w:r>
  </w:p>
  <w:p w14:paraId="619FA161" w14:textId="77777777" w:rsidR="00A755A6" w:rsidRDefault="00A755A6">
    <w:pPr>
      <w:pStyle w:val="Header"/>
      <w:spacing w:line="360" w:lineRule="exac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8A9D1" w14:textId="77777777" w:rsidR="00A755A6" w:rsidRDefault="00A544E8">
    <w:pPr>
      <w:pStyle w:val="Header"/>
    </w:pPr>
    <w:r>
      <w:rPr>
        <w:noProof/>
      </w:rPr>
      <mc:AlternateContent>
        <mc:Choice Requires="wps">
          <w:drawing>
            <wp:anchor distT="3641090" distB="0" distL="2950845" distR="0" simplePos="0" relativeHeight="251658263" behindDoc="1" locked="0" layoutInCell="0" allowOverlap="1" wp14:anchorId="6344E428" wp14:editId="64F1AE2B">
              <wp:simplePos x="0" y="0"/>
              <wp:positionH relativeFrom="margin">
                <wp:align>center</wp:align>
              </wp:positionH>
              <wp:positionV relativeFrom="margin">
                <wp:align>center</wp:align>
              </wp:positionV>
              <wp:extent cx="35560" cy="15875"/>
              <wp:effectExtent l="635" t="10160" r="0" b="10160"/>
              <wp:wrapNone/>
              <wp:docPr id="35" name="PowerPlusWaterMarkObject193111783"/>
              <wp:cNvGraphicFramePr/>
              <a:graphic xmlns:a="http://schemas.openxmlformats.org/drawingml/2006/main">
                <a:graphicData uri="http://schemas.microsoft.com/office/word/2010/wordprocessingShape">
                  <wps:wsp>
                    <wps:cNvSpPr/>
                    <wps:spPr>
                      <a:xfrm rot="18900000">
                        <a:off x="0" y="0"/>
                        <a:ext cx="35640" cy="15840"/>
                      </a:xfrm>
                      <a:prstGeom prst="rect">
                        <a:avLst/>
                      </a:prstGeom>
                      <a:noFill/>
                      <a:ln w="0">
                        <a:noFill/>
                      </a:ln>
                    </wps:spPr>
                    <wps:style>
                      <a:lnRef idx="0">
                        <a:scrgbClr r="0" g="0" b="0"/>
                      </a:lnRef>
                      <a:fillRef idx="0">
                        <a:scrgbClr r="0" g="0" b="0"/>
                      </a:fillRef>
                      <a:effectRef idx="0">
                        <a:scrgbClr r="0" g="0" b="0"/>
                      </a:effectRef>
                      <a:fontRef idx="minor"/>
                    </wps:style>
                    <wps:txbx>
                      <w:txbxContent>
                        <w:p w14:paraId="36BF7D08" w14:textId="77777777" w:rsidR="00A755A6" w:rsidRDefault="00A544E8">
                          <w:pPr>
                            <w:pStyle w:val="FrameContents"/>
                            <w:spacing w:line="240" w:lineRule="auto"/>
                          </w:pPr>
                          <w:r>
                            <w:rPr>
                              <w:sz w:val="2"/>
                              <w:lang w:val="fr-FR"/>
                            </w:rPr>
                            <w:t>DRAFT</w:t>
                          </w:r>
                        </w:p>
                      </w:txbxContent>
                    </wps:txbx>
                    <wps:bodyPr lIns="0" tIns="0" rIns="0" bIns="0" numCol="1" anchor="ctr">
                      <a:prstTxWarp prst="textPlain">
                        <a:avLst/>
                      </a:prstTxWarp>
                      <a:noAutofit/>
                    </wps:bodyPr>
                  </wps:wsp>
                </a:graphicData>
              </a:graphic>
            </wp:anchor>
          </w:drawing>
        </mc:Choice>
        <mc:Fallback>
          <w:pict>
            <v:rect w14:anchorId="6344E428" id="_x0000_s1039" style="position:absolute;margin-left:0;margin-top:0;width:2.8pt;height:1.25pt;rotation:-45;z-index:-251652608;visibility:visible;mso-wrap-style:square;mso-wrap-distance-left:232.35pt;mso-wrap-distance-top:286.7pt;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" o:allowincell="f" filled="f" stroked="f" strokeweight="0">
              <v:textbox inset="0,0,0,0">
                <w:txbxContent>
                  <w:p w14:paraId="36BF7D08" w14:textId="77777777" w:rsidR="00A755A6" w:rsidRDefault="00A544E8">
                    <w:pPr>
                      <w:pStyle w:val="FrameContents"/>
                      <w:spacing w:line="240" w:lineRule="auto"/>
                    </w:pPr>
                    <w:r>
                      <w:rPr>
                        <w:sz w:val="2"/>
                        <w:lang w:val="fr-FR"/>
                      </w:rPr>
                      <w:t>DRAFT</w:t>
                    </w:r>
                  </w:p>
                </w:txbxContent>
              </v:textbox>
              <w10:wrap anchorx="margin" anchory="margin"/>
            </v:rect>
          </w:pict>
        </mc:Fallback>
      </mc:AlternateContent>
    </w:r>
    <w:r>
      <w:rPr>
        <w:noProof/>
      </w:rPr>
      <w:drawing>
        <wp:anchor distT="0" distB="0" distL="0" distR="0" simplePos="0" relativeHeight="251658265" behindDoc="1" locked="0" layoutInCell="0" allowOverlap="1" wp14:anchorId="26B38715" wp14:editId="5051F3D7">
          <wp:simplePos x="0" y="0"/>
          <wp:positionH relativeFrom="page">
            <wp:posOffset>6235065</wp:posOffset>
          </wp:positionH>
          <wp:positionV relativeFrom="page">
            <wp:posOffset>-191770</wp:posOffset>
          </wp:positionV>
          <wp:extent cx="964565" cy="964565"/>
          <wp:effectExtent l="0" t="0" r="0" b="0"/>
          <wp:wrapNone/>
          <wp:docPr id="36" name="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1"/>
                  <pic:cNvPicPr>
                    <a:picLocks noChangeAspect="1" noChangeArrowheads="1"/>
                  </pic:cNvPicPr>
                </pic:nvPicPr>
                <pic:blipFill>
                  <a:blip r:embed="rId1"/>
                  <a:stretch>
                    <a:fillRect/>
                  </a:stretch>
                </pic:blipFill>
                <pic:spPr bwMode="auto">
                  <a:xfrm>
                    <a:off x="0" y="0"/>
                    <a:ext cx="964565" cy="964565"/>
                  </a:xfrm>
                  <a:prstGeom prst="rect">
                    <a:avLst/>
                  </a:prstGeom>
                </pic:spPr>
              </pic:pic>
            </a:graphicData>
          </a:graphic>
        </wp:anchor>
      </w:drawing>
    </w:r>
  </w:p>
  <w:p w14:paraId="0A079B42" w14:textId="77777777" w:rsidR="00A755A6" w:rsidRDefault="00A755A6">
    <w:pPr>
      <w:pStyle w:val="Header"/>
      <w:spacing w:line="36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EBF70" w14:textId="709EBF64" w:rsidR="00A755A6" w:rsidRDefault="00540308" w:rsidP="00540308">
    <w:pPr>
      <w:pStyle w:val="Header"/>
      <w:jc w:val="right"/>
    </w:pPr>
    <w:ins w:id="0" w:author="Jaime Alvarez" w:date="2024-02-16T14:43:00Z">
      <w:r>
        <w:rPr>
          <w:color w:val="00558C"/>
          <w:sz w:val="24"/>
          <w:szCs w:val="24"/>
        </w:rPr>
        <w:t>DTEC2-5.2.1.3</w:t>
      </w:r>
    </w:ins>
    <w:r w:rsidR="00A544E8">
      <w:rPr>
        <w:noProof/>
      </w:rPr>
      <w:drawing>
        <wp:anchor distT="0" distB="0" distL="0" distR="0" simplePos="0" relativeHeight="251658266" behindDoc="1" locked="0" layoutInCell="0" allowOverlap="1" wp14:anchorId="6F1623EC" wp14:editId="3F6D171C">
          <wp:simplePos x="0" y="0"/>
          <wp:positionH relativeFrom="page">
            <wp:posOffset>2880360</wp:posOffset>
          </wp:positionH>
          <wp:positionV relativeFrom="page">
            <wp:posOffset>180340</wp:posOffset>
          </wp:positionV>
          <wp:extent cx="1803400" cy="1440180"/>
          <wp:effectExtent l="0" t="0" r="0" b="0"/>
          <wp:wrapNone/>
          <wp:docPr id="10006839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pic:cNvPicPr>
                    <a:picLocks noChangeAspect="1" noChangeArrowheads="1"/>
                  </pic:cNvPicPr>
                </pic:nvPicPr>
                <pic:blipFill>
                  <a:blip r:embed="rId1"/>
                  <a:stretch>
                    <a:fillRect/>
                  </a:stretch>
                </pic:blipFill>
                <pic:spPr bwMode="auto">
                  <a:xfrm>
                    <a:off x="0" y="0"/>
                    <a:ext cx="1803400" cy="1440180"/>
                  </a:xfrm>
                  <a:prstGeom prst="rect">
                    <a:avLst/>
                  </a:prstGeom>
                </pic:spPr>
              </pic:pic>
            </a:graphicData>
          </a:graphic>
        </wp:anchor>
      </w:drawing>
    </w:r>
    <w:r w:rsidR="00A544E8">
      <w:rPr>
        <w:noProof/>
      </w:rPr>
      <mc:AlternateContent>
        <mc:Choice Requires="wps">
          <w:drawing>
            <wp:anchor distT="9525" distB="12700" distL="9525" distR="12700" simplePos="0" relativeHeight="251658271" behindDoc="1" locked="0" layoutInCell="1" allowOverlap="1" wp14:anchorId="571C691C" wp14:editId="77F92C23">
              <wp:simplePos x="0" y="0"/>
              <wp:positionH relativeFrom="column">
                <wp:posOffset>0</wp:posOffset>
              </wp:positionH>
              <wp:positionV relativeFrom="paragraph">
                <wp:posOffset>635</wp:posOffset>
              </wp:positionV>
              <wp:extent cx="635000" cy="635000"/>
              <wp:effectExtent l="0" t="5080" r="635" b="5715"/>
              <wp:wrapNone/>
              <wp:docPr id="5" name="AutoShape 3" hidden="1"/>
              <wp:cNvGraphicFramePr/>
              <a:graphic xmlns:a="http://schemas.openxmlformats.org/drawingml/2006/main">
                <a:graphicData uri="http://schemas.microsoft.com/office/word/2010/wordprocessingShape">
                  <wps:wsp>
                    <wps:cNvSpPr/>
                    <wps:spPr>
                      <a:xfrm>
                        <a:off x="0" y="0"/>
                        <a:ext cx="635040" cy="635040"/>
                      </a:xfrm>
                      <a:custGeom>
                        <a:avLst/>
                        <a:gdLst>
                          <a:gd name="textAreaLeft" fmla="*/ 0 w 360000"/>
                          <a:gd name="textAreaRight" fmla="*/ 360360 w 360000"/>
                          <a:gd name="textAreaTop" fmla="*/ 0 h 360000"/>
                          <a:gd name="textAreaBottom" fmla="*/ 360360 h 360000"/>
                        </a:gdLst>
                        <a:ahLst/>
                        <a:cxnLst/>
                        <a:rect l="textAreaLeft" t="textAreaTop" r="textAreaRight" b="textAreaBottom"/>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sidR="00913D28">
      <w:pict w14:anchorId="511A5CB2">
        <v:shape id="PowerPlusWaterMarkObject193111783" o:spid="_x0000_s1026" alt="" style="position:absolute;left:0;text-align:left;margin-left:0;margin-top:0;width:.75pt;height:.75pt;z-index:251658273;mso-wrap-edited:f;mso-width-percent:0;mso-height-percent:0;mso-position-horizontal:center;mso-position-horizontal-relative:margin;mso-position-vertical:center;mso-position-vertical-relative:margin;mso-width-percent:0;mso-height-percent:0" coordsize="30,30" o:spt="100" o:allowincell="f" adj="0,,0" path="m,xm,l,xm,xm29,29l,,29,29xe" filled="f" stroked="f" strokecolor="#3465a4">
          <v:stroke joinstyle="round"/>
          <v:formulas/>
          <v:path o:connecttype="custom" o:connectlocs="0,0;0,0;0,0;0,0;2147483646,2147483646;0,0;2147483646,2147483646" o:connectangles="0,0,0,0,0,0,0"/>
          <w10:wrap anchorx="margin" anchory="margin"/>
        </v:shape>
      </w:pict>
    </w:r>
    <w:ins w:id="1" w:author="Jaime Alvarez" w:date="2024-02-16T14:43:00Z">
      <w:r>
        <w:rPr>
          <w:color w:val="00558C"/>
          <w:sz w:val="24"/>
          <w:szCs w:val="24"/>
        </w:rPr>
        <w:t>.1</w:t>
      </w:r>
    </w:ins>
  </w:p>
  <w:p w14:paraId="1AA30CA6" w14:textId="77777777" w:rsidR="00A755A6" w:rsidRDefault="00A755A6">
    <w:pPr>
      <w:pStyle w:val="Header"/>
    </w:pPr>
  </w:p>
  <w:p w14:paraId="7C28F16D" w14:textId="77777777" w:rsidR="00A755A6" w:rsidRDefault="00A755A6">
    <w:pPr>
      <w:pStyle w:val="Header"/>
    </w:pPr>
  </w:p>
  <w:p w14:paraId="49C2DA7C" w14:textId="77777777" w:rsidR="00A755A6" w:rsidRDefault="00A755A6">
    <w:pPr>
      <w:pStyle w:val="Header"/>
    </w:pPr>
  </w:p>
  <w:p w14:paraId="53449280" w14:textId="77777777" w:rsidR="00A755A6" w:rsidRDefault="00A755A6">
    <w:pPr>
      <w:pStyle w:val="Header"/>
    </w:pPr>
  </w:p>
  <w:p w14:paraId="08B50EF9" w14:textId="77777777" w:rsidR="00A755A6" w:rsidRDefault="00A544E8">
    <w:pPr>
      <w:pStyle w:val="Header"/>
    </w:pPr>
    <w:r>
      <w:rPr>
        <w:noProof/>
      </w:rPr>
      <w:drawing>
        <wp:anchor distT="0" distB="0" distL="0" distR="0" simplePos="0" relativeHeight="251658244" behindDoc="1" locked="0" layoutInCell="0" allowOverlap="1" wp14:anchorId="22075C6A" wp14:editId="0F710B5A">
          <wp:simplePos x="0" y="0"/>
          <wp:positionH relativeFrom="page">
            <wp:posOffset>-9525</wp:posOffset>
          </wp:positionH>
          <wp:positionV relativeFrom="page">
            <wp:posOffset>1386205</wp:posOffset>
          </wp:positionV>
          <wp:extent cx="7555865" cy="2339975"/>
          <wp:effectExtent l="0" t="0" r="0" b="0"/>
          <wp:wrapNone/>
          <wp:docPr id="48927503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1"/>
                  <pic:cNvPicPr>
                    <a:picLocks noChangeAspect="1" noChangeArrowheads="1"/>
                  </pic:cNvPicPr>
                </pic:nvPicPr>
                <pic:blipFill>
                  <a:blip r:embed="rId2"/>
                  <a:stretch>
                    <a:fillRect/>
                  </a:stretch>
                </pic:blipFill>
                <pic:spPr bwMode="auto">
                  <a:xfrm>
                    <a:off x="0" y="0"/>
                    <a:ext cx="7555865" cy="2339975"/>
                  </a:xfrm>
                  <a:prstGeom prst="rect">
                    <a:avLst/>
                  </a:prstGeom>
                </pic:spPr>
              </pic:pic>
            </a:graphicData>
          </a:graphic>
        </wp:anchor>
      </w:drawing>
    </w:r>
  </w:p>
  <w:p w14:paraId="250C0B19" w14:textId="77777777" w:rsidR="00A755A6" w:rsidRDefault="00A755A6">
    <w:pPr>
      <w:pStyle w:val="Header"/>
    </w:pPr>
  </w:p>
  <w:p w14:paraId="5A12911A" w14:textId="77777777" w:rsidR="00A755A6" w:rsidRDefault="00A544E8" w:rsidP="005961F0">
    <w:pPr>
      <w:pStyle w:val="Header"/>
      <w:tabs>
        <w:tab w:val="left" w:pos="5653"/>
      </w:tabs>
    </w:pPr>
    <w:r>
      <w:tab/>
    </w:r>
  </w:p>
  <w:p w14:paraId="1555762E" w14:textId="77777777" w:rsidR="00A755A6" w:rsidRDefault="00A755A6">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AC488" w14:textId="77777777" w:rsidR="00A755A6" w:rsidRDefault="00A544E8">
    <w:pPr>
      <w:pStyle w:val="Header"/>
    </w:pPr>
    <w:r>
      <w:rPr>
        <w:noProof/>
      </w:rPr>
      <w:drawing>
        <wp:anchor distT="0" distB="0" distL="0" distR="0" simplePos="0" relativeHeight="251658267" behindDoc="1" locked="0" layoutInCell="0" allowOverlap="1" wp14:anchorId="68480CFC" wp14:editId="2F26FEEF">
          <wp:simplePos x="0" y="0"/>
          <wp:positionH relativeFrom="page">
            <wp:posOffset>2880360</wp:posOffset>
          </wp:positionH>
          <wp:positionV relativeFrom="page">
            <wp:posOffset>180340</wp:posOffset>
          </wp:positionV>
          <wp:extent cx="1803400" cy="1440180"/>
          <wp:effectExtent l="0" t="0" r="0" b="0"/>
          <wp:wrapNone/>
          <wp:docPr id="19858576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3"/>
                  <pic:cNvPicPr>
                    <a:picLocks noChangeAspect="1" noChangeArrowheads="1"/>
                  </pic:cNvPicPr>
                </pic:nvPicPr>
                <pic:blipFill>
                  <a:blip r:embed="rId1"/>
                  <a:stretch>
                    <a:fillRect/>
                  </a:stretch>
                </pic:blipFill>
                <pic:spPr bwMode="auto">
                  <a:xfrm>
                    <a:off x="0" y="0"/>
                    <a:ext cx="1803400" cy="1440180"/>
                  </a:xfrm>
                  <a:prstGeom prst="rect">
                    <a:avLst/>
                  </a:prstGeom>
                </pic:spPr>
              </pic:pic>
            </a:graphicData>
          </a:graphic>
        </wp:anchor>
      </w:drawing>
    </w:r>
    <w:r>
      <w:rPr>
        <w:noProof/>
      </w:rPr>
      <mc:AlternateContent>
        <mc:Choice Requires="wps">
          <w:drawing>
            <wp:anchor distT="9525" distB="12700" distL="9525" distR="12700" simplePos="0" relativeHeight="251658272" behindDoc="1" locked="0" layoutInCell="1" allowOverlap="1" wp14:anchorId="060ED312" wp14:editId="01C40E84">
              <wp:simplePos x="0" y="0"/>
              <wp:positionH relativeFrom="column">
                <wp:posOffset>0</wp:posOffset>
              </wp:positionH>
              <wp:positionV relativeFrom="paragraph">
                <wp:posOffset>635</wp:posOffset>
              </wp:positionV>
              <wp:extent cx="635000" cy="635000"/>
              <wp:effectExtent l="0" t="5080" r="635" b="5715"/>
              <wp:wrapNone/>
              <wp:docPr id="9" name="AutoShape 3" hidden="1"/>
              <wp:cNvGraphicFramePr/>
              <a:graphic xmlns:a="http://schemas.openxmlformats.org/drawingml/2006/main">
                <a:graphicData uri="http://schemas.microsoft.com/office/word/2010/wordprocessingShape">
                  <wps:wsp>
                    <wps:cNvSpPr/>
                    <wps:spPr>
                      <a:xfrm>
                        <a:off x="0" y="0"/>
                        <a:ext cx="635040" cy="635040"/>
                      </a:xfrm>
                      <a:custGeom>
                        <a:avLst/>
                        <a:gdLst>
                          <a:gd name="textAreaLeft" fmla="*/ 0 w 360000"/>
                          <a:gd name="textAreaRight" fmla="*/ 360360 w 360000"/>
                          <a:gd name="textAreaTop" fmla="*/ 0 h 360000"/>
                          <a:gd name="textAreaBottom" fmla="*/ 360360 h 360000"/>
                        </a:gdLst>
                        <a:ahLst/>
                        <a:cxnLst/>
                        <a:rect l="textAreaLeft" t="textAreaTop" r="textAreaRight" b="textAreaBottom"/>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sidR="00913D28">
      <w:pict w14:anchorId="7A5902C4">
        <v:shape id="_x0000_s1025" alt="" style="position:absolute;margin-left:0;margin-top:0;width:.75pt;height:.75pt;z-index:251658274;mso-wrap-edited:f;mso-width-percent:0;mso-height-percent:0;mso-position-horizontal:center;mso-position-horizontal-relative:margin;mso-position-vertical:center;mso-position-vertical-relative:margin;mso-width-percent:0;mso-height-percent:0" coordsize="30,30" o:spt="100" o:allowincell="f" adj="0,,0" path="m,xm,l,xm,xm29,29l,,29,29xe" filled="f" stroked="f" strokecolor="#3465a4">
          <v:stroke joinstyle="round"/>
          <v:formulas/>
          <v:path o:connecttype="custom" o:connectlocs="0,0;0,0;0,0;0,0;2147483646,2147483646;0,0;2147483646,2147483646" o:connectangles="0,0,0,0,0,0,0"/>
          <w10:wrap anchorx="margin" anchory="margin"/>
        </v:shape>
      </w:pict>
    </w:r>
  </w:p>
  <w:p w14:paraId="46628C9E" w14:textId="77777777" w:rsidR="00A755A6" w:rsidRDefault="00A755A6">
    <w:pPr>
      <w:pStyle w:val="Header"/>
    </w:pPr>
  </w:p>
  <w:p w14:paraId="4DB962DD" w14:textId="77777777" w:rsidR="00A755A6" w:rsidRDefault="00A755A6">
    <w:pPr>
      <w:pStyle w:val="Header"/>
    </w:pPr>
  </w:p>
  <w:p w14:paraId="5C128D7A" w14:textId="77777777" w:rsidR="00A755A6" w:rsidRDefault="00A755A6">
    <w:pPr>
      <w:pStyle w:val="Header"/>
    </w:pPr>
  </w:p>
  <w:p w14:paraId="4ECA6F51" w14:textId="77777777" w:rsidR="00A755A6" w:rsidRDefault="00A755A6">
    <w:pPr>
      <w:pStyle w:val="Header"/>
    </w:pPr>
  </w:p>
  <w:p w14:paraId="471D42C7" w14:textId="77777777" w:rsidR="00A755A6" w:rsidRDefault="00A544E8">
    <w:pPr>
      <w:pStyle w:val="Header"/>
    </w:pPr>
    <w:r>
      <w:rPr>
        <w:noProof/>
      </w:rPr>
      <w:drawing>
        <wp:anchor distT="0" distB="0" distL="0" distR="0" simplePos="0" relativeHeight="251658245" behindDoc="1" locked="0" layoutInCell="0" allowOverlap="1" wp14:anchorId="5DDAFED4" wp14:editId="356EF7BD">
          <wp:simplePos x="0" y="0"/>
          <wp:positionH relativeFrom="page">
            <wp:posOffset>-9525</wp:posOffset>
          </wp:positionH>
          <wp:positionV relativeFrom="page">
            <wp:posOffset>1386205</wp:posOffset>
          </wp:positionV>
          <wp:extent cx="7555865" cy="2339975"/>
          <wp:effectExtent l="0" t="0" r="0" b="0"/>
          <wp:wrapNone/>
          <wp:docPr id="153610512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
                  <pic:cNvPicPr>
                    <a:picLocks noChangeAspect="1" noChangeArrowheads="1"/>
                  </pic:cNvPicPr>
                </pic:nvPicPr>
                <pic:blipFill>
                  <a:blip r:embed="rId2"/>
                  <a:stretch>
                    <a:fillRect/>
                  </a:stretch>
                </pic:blipFill>
                <pic:spPr bwMode="auto">
                  <a:xfrm>
                    <a:off x="0" y="0"/>
                    <a:ext cx="7555865" cy="2339975"/>
                  </a:xfrm>
                  <a:prstGeom prst="rect">
                    <a:avLst/>
                  </a:prstGeom>
                </pic:spPr>
              </pic:pic>
            </a:graphicData>
          </a:graphic>
        </wp:anchor>
      </w:drawing>
    </w:r>
  </w:p>
  <w:p w14:paraId="4897A9A7" w14:textId="77777777" w:rsidR="00A755A6" w:rsidRDefault="00A755A6">
    <w:pPr>
      <w:pStyle w:val="Header"/>
    </w:pPr>
  </w:p>
  <w:p w14:paraId="7D5451F1" w14:textId="77777777" w:rsidR="00A755A6" w:rsidRDefault="00A544E8" w:rsidP="005961F0">
    <w:pPr>
      <w:pStyle w:val="Header"/>
      <w:tabs>
        <w:tab w:val="left" w:pos="5653"/>
      </w:tabs>
    </w:pPr>
    <w:r>
      <w:tab/>
    </w:r>
  </w:p>
  <w:p w14:paraId="26D8886F" w14:textId="77777777" w:rsidR="00A755A6" w:rsidRDefault="00A755A6">
    <w:pPr>
      <w:pStyle w:val="Header"/>
      <w:spacing w:line="36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C75F7" w14:textId="77777777" w:rsidR="00A755A6" w:rsidRDefault="00A544E8">
    <w:pPr>
      <w:pStyle w:val="Header"/>
    </w:pPr>
    <w:r>
      <w:rPr>
        <w:noProof/>
      </w:rPr>
      <mc:AlternateContent>
        <mc:Choice Requires="wps">
          <w:drawing>
            <wp:anchor distT="0" distB="0" distL="0" distR="0" simplePos="0" relativeHeight="251658249" behindDoc="1" locked="0" layoutInCell="0" allowOverlap="1" wp14:anchorId="1FE0EE11" wp14:editId="1319C8D6">
              <wp:simplePos x="0" y="0"/>
              <wp:positionH relativeFrom="margin">
                <wp:align>center</wp:align>
              </wp:positionH>
              <wp:positionV relativeFrom="margin">
                <wp:align>center</wp:align>
              </wp:positionV>
              <wp:extent cx="35560" cy="15875"/>
              <wp:effectExtent l="635" t="10160" r="0" b="10160"/>
              <wp:wrapNone/>
              <wp:docPr id="17" name="Text Box 15"/>
              <wp:cNvGraphicFramePr/>
              <a:graphic xmlns:a="http://schemas.openxmlformats.org/drawingml/2006/main">
                <a:graphicData uri="http://schemas.microsoft.com/office/word/2010/wordprocessingShape">
                  <wps:wsp>
                    <wps:cNvSpPr/>
                    <wps:spPr>
                      <a:xfrm rot="18900000">
                        <a:off x="0" y="0"/>
                        <a:ext cx="35640" cy="15840"/>
                      </a:xfrm>
                      <a:prstGeom prst="rect">
                        <a:avLst/>
                      </a:prstGeom>
                      <a:noFill/>
                      <a:ln w="0">
                        <a:noFill/>
                      </a:ln>
                    </wps:spPr>
                    <wps:style>
                      <a:lnRef idx="0">
                        <a:scrgbClr r="0" g="0" b="0"/>
                      </a:lnRef>
                      <a:fillRef idx="0">
                        <a:scrgbClr r="0" g="0" b="0"/>
                      </a:fillRef>
                      <a:effectRef idx="0">
                        <a:scrgbClr r="0" g="0" b="0"/>
                      </a:effectRef>
                      <a:fontRef idx="minor"/>
                    </wps:style>
                    <wps:txbx>
                      <w:txbxContent>
                        <w:p w14:paraId="0D812F86" w14:textId="77777777" w:rsidR="00A755A6" w:rsidRDefault="00A544E8">
                          <w:pPr>
                            <w:pStyle w:val="FrameContents"/>
                            <w:spacing w:line="240" w:lineRule="auto"/>
                          </w:pPr>
                          <w:r>
                            <w:rPr>
                              <w:sz w:val="2"/>
                              <w:lang w:val="fr-FR"/>
                            </w:rPr>
                            <w:t>DRAFT</w:t>
                          </w:r>
                        </w:p>
                      </w:txbxContent>
                    </wps:txbx>
                    <wps:bodyPr lIns="0" tIns="0" rIns="0" bIns="0" numCol="1" anchor="ctr">
                      <a:prstTxWarp prst="textPlain">
                        <a:avLst/>
                      </a:prstTxWarp>
                      <a:noAutofit/>
                    </wps:bodyPr>
                  </wps:wsp>
                </a:graphicData>
              </a:graphic>
            </wp:anchor>
          </w:drawing>
        </mc:Choice>
        <mc:Fallback>
          <w:pict>
            <v:rect w14:anchorId="1FE0EE11" id="Text Box 15" o:spid="_x0000_s1027" style="position:absolute;margin-left:0;margin-top:0;width:2.8pt;height:1.25pt;rotation:-45;z-index:-251666944;visibility:visible;mso-wrap-style:square;mso-wrap-distance-left:0;mso-wrap-distance-top:0;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" o:allowincell="f" filled="f" stroked="f" strokeweight="0">
              <v:textbox inset="0,0,0,0">
                <w:txbxContent>
                  <w:p w14:paraId="0D812F86" w14:textId="77777777" w:rsidR="00A755A6" w:rsidRDefault="00A544E8">
                    <w:pPr>
                      <w:pStyle w:val="FrameContents"/>
                      <w:spacing w:line="240" w:lineRule="auto"/>
                    </w:pPr>
                    <w:r>
                      <w:rPr>
                        <w:sz w:val="2"/>
                        <w:lang w:val="fr-FR"/>
                      </w:rPr>
                      <w:t>DRAFT</w:t>
                    </w:r>
                  </w:p>
                </w:txbxContent>
              </v:textbox>
              <w10:wrap anchorx="margin" anchory="margin"/>
            </v:rect>
          </w:pict>
        </mc:Fallback>
      </mc:AlternateContent>
    </w:r>
    <w:r>
      <w:rPr>
        <w:noProof/>
      </w:rPr>
      <mc:AlternateContent>
        <mc:Choice Requires="wps">
          <w:drawing>
            <wp:anchor distT="0" distB="0" distL="0" distR="0" simplePos="0" relativeHeight="251658250" behindDoc="1" locked="0" layoutInCell="0" allowOverlap="1" wp14:anchorId="5F3A783B" wp14:editId="61235C01">
              <wp:simplePos x="0" y="0"/>
              <wp:positionH relativeFrom="margin">
                <wp:align>center</wp:align>
              </wp:positionH>
              <wp:positionV relativeFrom="margin">
                <wp:align>center</wp:align>
              </wp:positionV>
              <wp:extent cx="35560" cy="15875"/>
              <wp:effectExtent l="635" t="10160" r="0" b="10160"/>
              <wp:wrapNone/>
              <wp:docPr id="18" name="PowerPlusWaterMarkObject193111785"/>
              <wp:cNvGraphicFramePr/>
              <a:graphic xmlns:a="http://schemas.openxmlformats.org/drawingml/2006/main">
                <a:graphicData uri="http://schemas.microsoft.com/office/word/2010/wordprocessingShape">
                  <wps:wsp>
                    <wps:cNvSpPr/>
                    <wps:spPr>
                      <a:xfrm rot="18900000">
                        <a:off x="0" y="0"/>
                        <a:ext cx="35640" cy="15840"/>
                      </a:xfrm>
                      <a:prstGeom prst="rect">
                        <a:avLst/>
                      </a:prstGeom>
                      <a:noFill/>
                      <a:ln w="0">
                        <a:noFill/>
                      </a:ln>
                    </wps:spPr>
                    <wps:style>
                      <a:lnRef idx="0">
                        <a:scrgbClr r="0" g="0" b="0"/>
                      </a:lnRef>
                      <a:fillRef idx="0">
                        <a:scrgbClr r="0" g="0" b="0"/>
                      </a:fillRef>
                      <a:effectRef idx="0">
                        <a:scrgbClr r="0" g="0" b="0"/>
                      </a:effectRef>
                      <a:fontRef idx="minor"/>
                    </wps:style>
                    <wps:txbx>
                      <w:txbxContent>
                        <w:p w14:paraId="60FFC5DB" w14:textId="77777777" w:rsidR="00A755A6" w:rsidRDefault="00A544E8">
                          <w:pPr>
                            <w:pStyle w:val="FrameContents"/>
                            <w:spacing w:line="240" w:lineRule="auto"/>
                          </w:pPr>
                          <w:r>
                            <w:rPr>
                              <w:sz w:val="2"/>
                              <w:lang w:val="fr-FR"/>
                            </w:rPr>
                            <w:t>DRAFT</w:t>
                          </w:r>
                        </w:p>
                      </w:txbxContent>
                    </wps:txbx>
                    <wps:bodyPr lIns="0" tIns="0" rIns="0" bIns="0" numCol="1" anchor="ctr">
                      <a:prstTxWarp prst="textPlain">
                        <a:avLst/>
                      </a:prstTxWarp>
                      <a:noAutofit/>
                    </wps:bodyPr>
                  </wps:wsp>
                </a:graphicData>
              </a:graphic>
            </wp:anchor>
          </w:drawing>
        </mc:Choice>
        <mc:Fallback>
          <w:pict>
            <v:rect w14:anchorId="5F3A783B" id="PowerPlusWaterMarkObject193111785" o:spid="_x0000_s1028" style="position:absolute;margin-left:0;margin-top:0;width:2.8pt;height:1.25pt;rotation:-45;z-index:-251665920;visibility:visible;mso-wrap-style:square;mso-wrap-distance-left:0;mso-wrap-distance-top:0;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" o:allowincell="f" filled="f" stroked="f" strokeweight="0">
              <v:textbox inset="0,0,0,0">
                <w:txbxContent>
                  <w:p w14:paraId="60FFC5DB" w14:textId="77777777" w:rsidR="00A755A6" w:rsidRDefault="00A544E8">
                    <w:pPr>
                      <w:pStyle w:val="FrameContents"/>
                      <w:spacing w:line="240" w:lineRule="auto"/>
                    </w:pPr>
                    <w:r>
                      <w:rPr>
                        <w:sz w:val="2"/>
                        <w:lang w:val="fr-FR"/>
                      </w:rPr>
                      <w:t>DRAFT</w:t>
                    </w:r>
                  </w:p>
                </w:txbxContent>
              </v:textbox>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A772C" w14:textId="77777777" w:rsidR="00A755A6" w:rsidRDefault="00A544E8">
    <w:pPr>
      <w:pStyle w:val="Header"/>
      <w:tabs>
        <w:tab w:val="right" w:pos="10205"/>
      </w:tabs>
    </w:pPr>
    <w:r>
      <w:rPr>
        <w:noProof/>
      </w:rPr>
      <w:drawing>
        <wp:anchor distT="0" distB="0" distL="0" distR="0" simplePos="0" relativeHeight="251658242" behindDoc="1" locked="0" layoutInCell="0" allowOverlap="1" wp14:anchorId="248D73C6" wp14:editId="619F2B80">
          <wp:simplePos x="0" y="0"/>
          <wp:positionH relativeFrom="page">
            <wp:posOffset>6840855</wp:posOffset>
          </wp:positionH>
          <wp:positionV relativeFrom="page">
            <wp:posOffset>0</wp:posOffset>
          </wp:positionV>
          <wp:extent cx="720090" cy="720090"/>
          <wp:effectExtent l="0" t="0" r="0" b="0"/>
          <wp:wrapNone/>
          <wp:docPr id="132881129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20"/>
                  <pic:cNvPicPr>
                    <a:picLocks noChangeAspect="1" noChangeArrowheads="1"/>
                  </pic:cNvPicPr>
                </pic:nvPicPr>
                <pic:blipFill>
                  <a:blip r:embed="rId1"/>
                  <a:stretch>
                    <a:fillRect/>
                  </a:stretch>
                </pic:blipFill>
                <pic:spPr bwMode="auto">
                  <a:xfrm>
                    <a:off x="0" y="0"/>
                    <a:ext cx="720090" cy="720090"/>
                  </a:xfrm>
                  <a:prstGeom prst="rect">
                    <a:avLst/>
                  </a:prstGeom>
                </pic:spPr>
              </pic:pic>
            </a:graphicData>
          </a:graphic>
        </wp:anchor>
      </w:drawing>
    </w:r>
    <w:r>
      <w:rPr>
        <w:noProof/>
      </w:rPr>
      <mc:AlternateContent>
        <mc:Choice Requires="wps">
          <w:drawing>
            <wp:anchor distT="3876675" distB="0" distL="3220720" distR="0" simplePos="0" relativeHeight="251658253" behindDoc="1" locked="0" layoutInCell="0" allowOverlap="1" wp14:anchorId="3254ACA9" wp14:editId="75709D18">
              <wp:simplePos x="0" y="0"/>
              <wp:positionH relativeFrom="margin">
                <wp:align>center</wp:align>
              </wp:positionH>
              <wp:positionV relativeFrom="margin">
                <wp:align>center</wp:align>
              </wp:positionV>
              <wp:extent cx="35560" cy="15875"/>
              <wp:effectExtent l="635" t="10160" r="0" b="10160"/>
              <wp:wrapNone/>
              <wp:docPr id="20" name="PowerPlusWaterMarkObject193111786"/>
              <wp:cNvGraphicFramePr/>
              <a:graphic xmlns:a="http://schemas.openxmlformats.org/drawingml/2006/main">
                <a:graphicData uri="http://schemas.microsoft.com/office/word/2010/wordprocessingShape">
                  <wps:wsp>
                    <wps:cNvSpPr/>
                    <wps:spPr>
                      <a:xfrm rot="18900000">
                        <a:off x="0" y="0"/>
                        <a:ext cx="35640" cy="15840"/>
                      </a:xfrm>
                      <a:prstGeom prst="rect">
                        <a:avLst/>
                      </a:prstGeom>
                      <a:noFill/>
                      <a:ln w="0">
                        <a:noFill/>
                      </a:ln>
                    </wps:spPr>
                    <wps:style>
                      <a:lnRef idx="0">
                        <a:scrgbClr r="0" g="0" b="0"/>
                      </a:lnRef>
                      <a:fillRef idx="0">
                        <a:scrgbClr r="0" g="0" b="0"/>
                      </a:fillRef>
                      <a:effectRef idx="0">
                        <a:scrgbClr r="0" g="0" b="0"/>
                      </a:effectRef>
                      <a:fontRef idx="minor"/>
                    </wps:style>
                    <wps:txbx>
                      <w:txbxContent>
                        <w:p w14:paraId="39F62B20" w14:textId="77777777" w:rsidR="00A755A6" w:rsidRDefault="00A544E8">
                          <w:pPr>
                            <w:pStyle w:val="FrameContents"/>
                            <w:spacing w:line="240" w:lineRule="auto"/>
                          </w:pPr>
                          <w:r>
                            <w:rPr>
                              <w:sz w:val="2"/>
                              <w:lang w:val="fr-FR"/>
                            </w:rPr>
                            <w:t>DRAFT</w:t>
                          </w:r>
                        </w:p>
                      </w:txbxContent>
                    </wps:txbx>
                    <wps:bodyPr lIns="0" tIns="0" rIns="0" bIns="0" numCol="1" anchor="ctr">
                      <a:prstTxWarp prst="textPlain">
                        <a:avLst/>
                      </a:prstTxWarp>
                      <a:noAutofit/>
                    </wps:bodyPr>
                  </wps:wsp>
                </a:graphicData>
              </a:graphic>
            </wp:anchor>
          </w:drawing>
        </mc:Choice>
        <mc:Fallback>
          <w:pict>
            <v:rect w14:anchorId="3254ACA9" id="PowerPlusWaterMarkObject193111786" o:spid="_x0000_s1029" style="position:absolute;margin-left:0;margin-top:0;width:2.8pt;height:1.25pt;rotation:-45;z-index:-251662848;visibility:visible;mso-wrap-style:square;mso-wrap-distance-left:253.6pt;mso-wrap-distance-top:305.25pt;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" o:allowincell="f" filled="f" stroked="f" strokeweight="0">
              <v:textbox inset="0,0,0,0">
                <w:txbxContent>
                  <w:p w14:paraId="39F62B20" w14:textId="77777777" w:rsidR="00A755A6" w:rsidRDefault="00A544E8">
                    <w:pPr>
                      <w:pStyle w:val="FrameContents"/>
                      <w:spacing w:line="240" w:lineRule="auto"/>
                    </w:pPr>
                    <w:r>
                      <w:rPr>
                        <w:sz w:val="2"/>
                        <w:lang w:val="fr-FR"/>
                      </w:rPr>
                      <w:t>DRAFT</w:t>
                    </w:r>
                  </w:p>
                </w:txbxContent>
              </v:textbox>
              <w10:wrap anchorx="margin" anchory="margin"/>
            </v:rect>
          </w:pict>
        </mc:Fallback>
      </mc:AlternateContent>
    </w:r>
    <w:r>
      <w:tab/>
    </w:r>
  </w:p>
  <w:p w14:paraId="102ACE52" w14:textId="77777777" w:rsidR="00A755A6" w:rsidRDefault="00A755A6">
    <w:pPr>
      <w:pStyle w:val="Header"/>
    </w:pPr>
  </w:p>
  <w:p w14:paraId="5539D2AA" w14:textId="77777777" w:rsidR="00A755A6" w:rsidRDefault="00A755A6">
    <w:pPr>
      <w:pStyle w:val="Header"/>
    </w:pPr>
  </w:p>
  <w:p w14:paraId="2653AA69" w14:textId="77777777" w:rsidR="00A755A6" w:rsidRDefault="00A755A6">
    <w:pPr>
      <w:pStyle w:val="Header"/>
    </w:pPr>
  </w:p>
  <w:p w14:paraId="72BD5223" w14:textId="77777777" w:rsidR="00A755A6" w:rsidRDefault="00A755A6">
    <w:pPr>
      <w:pStyle w:val="Header"/>
    </w:pPr>
  </w:p>
  <w:p w14:paraId="6404FA4E" w14:textId="77777777" w:rsidR="00A755A6" w:rsidRDefault="00A544E8">
    <w:pPr>
      <w:pStyle w:val="Contents"/>
    </w:pPr>
    <w:r>
      <w:t>DOCUMENT REVISION</w:t>
    </w:r>
  </w:p>
  <w:p w14:paraId="2E036A43" w14:textId="77777777" w:rsidR="00A755A6" w:rsidRDefault="00A755A6">
    <w:pPr>
      <w:pStyle w:val="Header"/>
    </w:pPr>
  </w:p>
  <w:p w14:paraId="541063B5" w14:textId="77777777" w:rsidR="00A755A6" w:rsidRDefault="00A755A6">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B9DA5" w14:textId="77777777" w:rsidR="00A755A6" w:rsidRDefault="00A544E8">
    <w:pPr>
      <w:pStyle w:val="Header"/>
      <w:tabs>
        <w:tab w:val="right" w:pos="10205"/>
      </w:tabs>
    </w:pPr>
    <w:r>
      <w:rPr>
        <w:noProof/>
      </w:rPr>
      <w:drawing>
        <wp:anchor distT="0" distB="0" distL="0" distR="0" simplePos="0" relativeHeight="251658243" behindDoc="1" locked="0" layoutInCell="0" allowOverlap="1" wp14:anchorId="7C47896B" wp14:editId="5F6FB6B2">
          <wp:simplePos x="0" y="0"/>
          <wp:positionH relativeFrom="page">
            <wp:posOffset>6840855</wp:posOffset>
          </wp:positionH>
          <wp:positionV relativeFrom="page">
            <wp:posOffset>0</wp:posOffset>
          </wp:positionV>
          <wp:extent cx="720090" cy="720090"/>
          <wp:effectExtent l="0" t="0" r="0" b="0"/>
          <wp:wrapNone/>
          <wp:docPr id="56915430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0"/>
                  <pic:cNvPicPr>
                    <a:picLocks noChangeAspect="1" noChangeArrowheads="1"/>
                  </pic:cNvPicPr>
                </pic:nvPicPr>
                <pic:blipFill>
                  <a:blip r:embed="rId1"/>
                  <a:stretch>
                    <a:fillRect/>
                  </a:stretch>
                </pic:blipFill>
                <pic:spPr bwMode="auto">
                  <a:xfrm>
                    <a:off x="0" y="0"/>
                    <a:ext cx="720090" cy="720090"/>
                  </a:xfrm>
                  <a:prstGeom prst="rect">
                    <a:avLst/>
                  </a:prstGeom>
                </pic:spPr>
              </pic:pic>
            </a:graphicData>
          </a:graphic>
        </wp:anchor>
      </w:drawing>
    </w:r>
    <w:r>
      <w:rPr>
        <w:noProof/>
      </w:rPr>
      <mc:AlternateContent>
        <mc:Choice Requires="wps">
          <w:drawing>
            <wp:anchor distT="3876675" distB="0" distL="3220720" distR="0" simplePos="0" relativeHeight="251658254" behindDoc="1" locked="0" layoutInCell="0" allowOverlap="1" wp14:anchorId="5BC0A8FF" wp14:editId="092032C7">
              <wp:simplePos x="0" y="0"/>
              <wp:positionH relativeFrom="margin">
                <wp:align>center</wp:align>
              </wp:positionH>
              <wp:positionV relativeFrom="margin">
                <wp:align>center</wp:align>
              </wp:positionV>
              <wp:extent cx="35560" cy="15875"/>
              <wp:effectExtent l="635" t="10160" r="0" b="10160"/>
              <wp:wrapNone/>
              <wp:docPr id="22" name="PowerPlusWaterMarkObject193111786"/>
              <wp:cNvGraphicFramePr/>
              <a:graphic xmlns:a="http://schemas.openxmlformats.org/drawingml/2006/main">
                <a:graphicData uri="http://schemas.microsoft.com/office/word/2010/wordprocessingShape">
                  <wps:wsp>
                    <wps:cNvSpPr/>
                    <wps:spPr>
                      <a:xfrm rot="18900000">
                        <a:off x="0" y="0"/>
                        <a:ext cx="35640" cy="15840"/>
                      </a:xfrm>
                      <a:prstGeom prst="rect">
                        <a:avLst/>
                      </a:prstGeom>
                      <a:noFill/>
                      <a:ln w="0">
                        <a:noFill/>
                      </a:ln>
                    </wps:spPr>
                    <wps:style>
                      <a:lnRef idx="0">
                        <a:scrgbClr r="0" g="0" b="0"/>
                      </a:lnRef>
                      <a:fillRef idx="0">
                        <a:scrgbClr r="0" g="0" b="0"/>
                      </a:fillRef>
                      <a:effectRef idx="0">
                        <a:scrgbClr r="0" g="0" b="0"/>
                      </a:effectRef>
                      <a:fontRef idx="minor"/>
                    </wps:style>
                    <wps:txbx>
                      <w:txbxContent>
                        <w:p w14:paraId="61FB72B2" w14:textId="77777777" w:rsidR="00A755A6" w:rsidRDefault="00A544E8">
                          <w:pPr>
                            <w:pStyle w:val="FrameContents"/>
                            <w:spacing w:line="240" w:lineRule="auto"/>
                          </w:pPr>
                          <w:r>
                            <w:rPr>
                              <w:sz w:val="2"/>
                              <w:lang w:val="fr-FR"/>
                            </w:rPr>
                            <w:t>DRAFT</w:t>
                          </w:r>
                        </w:p>
                      </w:txbxContent>
                    </wps:txbx>
                    <wps:bodyPr lIns="0" tIns="0" rIns="0" bIns="0" numCol="1" anchor="ctr">
                      <a:prstTxWarp prst="textPlain">
                        <a:avLst/>
                      </a:prstTxWarp>
                      <a:noAutofit/>
                    </wps:bodyPr>
                  </wps:wsp>
                </a:graphicData>
              </a:graphic>
            </wp:anchor>
          </w:drawing>
        </mc:Choice>
        <mc:Fallback>
          <w:pict>
            <v:rect w14:anchorId="5BC0A8FF" id="_x0000_s1030" style="position:absolute;margin-left:0;margin-top:0;width:2.8pt;height:1.25pt;rotation:-45;z-index:-251661824;visibility:visible;mso-wrap-style:square;mso-wrap-distance-left:253.6pt;mso-wrap-distance-top:305.25pt;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" o:allowincell="f" filled="f" stroked="f" strokeweight="0">
              <v:textbox inset="0,0,0,0">
                <w:txbxContent>
                  <w:p w14:paraId="61FB72B2" w14:textId="77777777" w:rsidR="00A755A6" w:rsidRDefault="00A544E8">
                    <w:pPr>
                      <w:pStyle w:val="FrameContents"/>
                      <w:spacing w:line="240" w:lineRule="auto"/>
                    </w:pPr>
                    <w:r>
                      <w:rPr>
                        <w:sz w:val="2"/>
                        <w:lang w:val="fr-FR"/>
                      </w:rPr>
                      <w:t>DRAFT</w:t>
                    </w:r>
                  </w:p>
                </w:txbxContent>
              </v:textbox>
              <w10:wrap anchorx="margin" anchory="margin"/>
            </v:rect>
          </w:pict>
        </mc:Fallback>
      </mc:AlternateContent>
    </w:r>
    <w:r>
      <w:tab/>
    </w:r>
  </w:p>
  <w:p w14:paraId="16CB76B8" w14:textId="77777777" w:rsidR="00A755A6" w:rsidRDefault="00A755A6">
    <w:pPr>
      <w:pStyle w:val="Header"/>
    </w:pPr>
  </w:p>
  <w:p w14:paraId="16963807" w14:textId="77777777" w:rsidR="00A755A6" w:rsidRDefault="00A755A6">
    <w:pPr>
      <w:pStyle w:val="Header"/>
    </w:pPr>
  </w:p>
  <w:p w14:paraId="1BF02D73" w14:textId="77777777" w:rsidR="00A755A6" w:rsidRDefault="00A755A6">
    <w:pPr>
      <w:pStyle w:val="Header"/>
    </w:pPr>
  </w:p>
  <w:p w14:paraId="680C6480" w14:textId="77777777" w:rsidR="00A755A6" w:rsidRDefault="00A755A6">
    <w:pPr>
      <w:pStyle w:val="Header"/>
    </w:pPr>
  </w:p>
  <w:p w14:paraId="3E786688" w14:textId="77777777" w:rsidR="00A755A6" w:rsidRDefault="00A544E8">
    <w:pPr>
      <w:pStyle w:val="Contents"/>
    </w:pPr>
    <w:r>
      <w:t>DOCUMENT REVISION</w:t>
    </w:r>
  </w:p>
  <w:p w14:paraId="2C0235B1" w14:textId="77777777" w:rsidR="00A755A6" w:rsidRDefault="00A755A6">
    <w:pPr>
      <w:pStyle w:val="Header"/>
    </w:pPr>
  </w:p>
  <w:p w14:paraId="6BD2894F" w14:textId="77777777" w:rsidR="00A755A6" w:rsidRDefault="00A755A6">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3D1E6" w14:textId="77777777" w:rsidR="00A755A6" w:rsidRDefault="00A544E8">
    <w:pPr>
      <w:pStyle w:val="Header"/>
    </w:pPr>
    <w:r>
      <w:rPr>
        <w:noProof/>
      </w:rPr>
      <mc:AlternateContent>
        <mc:Choice Requires="wps">
          <w:drawing>
            <wp:anchor distT="0" distB="0" distL="0" distR="0" simplePos="0" relativeHeight="251658255" behindDoc="1" locked="0" layoutInCell="0" allowOverlap="1" wp14:anchorId="3348C49A" wp14:editId="09AB064A">
              <wp:simplePos x="0" y="0"/>
              <wp:positionH relativeFrom="margin">
                <wp:align>center</wp:align>
              </wp:positionH>
              <wp:positionV relativeFrom="margin">
                <wp:align>center</wp:align>
              </wp:positionV>
              <wp:extent cx="35560" cy="15875"/>
              <wp:effectExtent l="635" t="10160" r="0" b="10160"/>
              <wp:wrapNone/>
              <wp:docPr id="23" name="Text Box 21"/>
              <wp:cNvGraphicFramePr/>
              <a:graphic xmlns:a="http://schemas.openxmlformats.org/drawingml/2006/main">
                <a:graphicData uri="http://schemas.microsoft.com/office/word/2010/wordprocessingShape">
                  <wps:wsp>
                    <wps:cNvSpPr/>
                    <wps:spPr>
                      <a:xfrm rot="18900000">
                        <a:off x="0" y="0"/>
                        <a:ext cx="35640" cy="15840"/>
                      </a:xfrm>
                      <a:prstGeom prst="rect">
                        <a:avLst/>
                      </a:prstGeom>
                      <a:noFill/>
                      <a:ln w="0">
                        <a:noFill/>
                      </a:ln>
                    </wps:spPr>
                    <wps:style>
                      <a:lnRef idx="0">
                        <a:scrgbClr r="0" g="0" b="0"/>
                      </a:lnRef>
                      <a:fillRef idx="0">
                        <a:scrgbClr r="0" g="0" b="0"/>
                      </a:fillRef>
                      <a:effectRef idx="0">
                        <a:scrgbClr r="0" g="0" b="0"/>
                      </a:effectRef>
                      <a:fontRef idx="minor"/>
                    </wps:style>
                    <wps:txbx>
                      <w:txbxContent>
                        <w:p w14:paraId="7A4BE49D" w14:textId="77777777" w:rsidR="00A755A6" w:rsidRDefault="00A544E8">
                          <w:pPr>
                            <w:pStyle w:val="FrameContents"/>
                            <w:spacing w:line="240" w:lineRule="auto"/>
                          </w:pPr>
                          <w:r>
                            <w:rPr>
                              <w:sz w:val="2"/>
                              <w:lang w:val="fr-FR"/>
                            </w:rPr>
                            <w:t>DRAFT</w:t>
                          </w:r>
                        </w:p>
                      </w:txbxContent>
                    </wps:txbx>
                    <wps:bodyPr lIns="0" tIns="0" rIns="0" bIns="0" numCol="1" anchor="ctr">
                      <a:prstTxWarp prst="textPlain">
                        <a:avLst/>
                      </a:prstTxWarp>
                      <a:noAutofit/>
                    </wps:bodyPr>
                  </wps:wsp>
                </a:graphicData>
              </a:graphic>
            </wp:anchor>
          </w:drawing>
        </mc:Choice>
        <mc:Fallback>
          <w:pict>
            <v:rect w14:anchorId="3348C49A" id="Text Box 21" o:spid="_x0000_s1031" style="position:absolute;margin-left:0;margin-top:0;width:2.8pt;height:1.25pt;rotation:-45;z-index:-251660800;visibility:visible;mso-wrap-style:square;mso-wrap-distance-left:0;mso-wrap-distance-top:0;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" o:allowincell="f" filled="f" stroked="f" strokeweight="0">
              <v:textbox inset="0,0,0,0">
                <w:txbxContent>
                  <w:p w14:paraId="7A4BE49D" w14:textId="77777777" w:rsidR="00A755A6" w:rsidRDefault="00A544E8">
                    <w:pPr>
                      <w:pStyle w:val="FrameContents"/>
                      <w:spacing w:line="240" w:lineRule="auto"/>
                    </w:pPr>
                    <w:r>
                      <w:rPr>
                        <w:sz w:val="2"/>
                        <w:lang w:val="fr-FR"/>
                      </w:rPr>
                      <w:t>DRAFT</w:t>
                    </w:r>
                  </w:p>
                </w:txbxContent>
              </v:textbox>
              <w10:wrap anchorx="margin" anchory="margin"/>
            </v:rect>
          </w:pict>
        </mc:Fallback>
      </mc:AlternateContent>
    </w:r>
    <w:r>
      <w:rPr>
        <w:noProof/>
      </w:rPr>
      <mc:AlternateContent>
        <mc:Choice Requires="wps">
          <w:drawing>
            <wp:anchor distT="0" distB="0" distL="0" distR="0" simplePos="0" relativeHeight="251658256" behindDoc="1" locked="0" layoutInCell="0" allowOverlap="1" wp14:anchorId="011CFD28" wp14:editId="5028AAD1">
              <wp:simplePos x="0" y="0"/>
              <wp:positionH relativeFrom="margin">
                <wp:align>center</wp:align>
              </wp:positionH>
              <wp:positionV relativeFrom="margin">
                <wp:align>center</wp:align>
              </wp:positionV>
              <wp:extent cx="35560" cy="15875"/>
              <wp:effectExtent l="635" t="10160" r="0" b="10160"/>
              <wp:wrapNone/>
              <wp:docPr id="24" name="PowerPlusWaterMarkObject193111788"/>
              <wp:cNvGraphicFramePr/>
              <a:graphic xmlns:a="http://schemas.openxmlformats.org/drawingml/2006/main">
                <a:graphicData uri="http://schemas.microsoft.com/office/word/2010/wordprocessingShape">
                  <wps:wsp>
                    <wps:cNvSpPr/>
                    <wps:spPr>
                      <a:xfrm rot="18900000">
                        <a:off x="0" y="0"/>
                        <a:ext cx="35640" cy="15840"/>
                      </a:xfrm>
                      <a:prstGeom prst="rect">
                        <a:avLst/>
                      </a:prstGeom>
                      <a:noFill/>
                      <a:ln w="0">
                        <a:noFill/>
                      </a:ln>
                    </wps:spPr>
                    <wps:style>
                      <a:lnRef idx="0">
                        <a:scrgbClr r="0" g="0" b="0"/>
                      </a:lnRef>
                      <a:fillRef idx="0">
                        <a:scrgbClr r="0" g="0" b="0"/>
                      </a:fillRef>
                      <a:effectRef idx="0">
                        <a:scrgbClr r="0" g="0" b="0"/>
                      </a:effectRef>
                      <a:fontRef idx="minor"/>
                    </wps:style>
                    <wps:txbx>
                      <w:txbxContent>
                        <w:p w14:paraId="0991A477" w14:textId="77777777" w:rsidR="00A755A6" w:rsidRDefault="00A544E8">
                          <w:pPr>
                            <w:pStyle w:val="FrameContents"/>
                            <w:spacing w:line="240" w:lineRule="auto"/>
                          </w:pPr>
                          <w:r>
                            <w:rPr>
                              <w:sz w:val="2"/>
                              <w:lang w:val="fr-FR"/>
                            </w:rPr>
                            <w:t>DRAFT</w:t>
                          </w:r>
                        </w:p>
                      </w:txbxContent>
                    </wps:txbx>
                    <wps:bodyPr lIns="0" tIns="0" rIns="0" bIns="0" numCol="1" anchor="ctr">
                      <a:prstTxWarp prst="textPlain">
                        <a:avLst/>
                      </a:prstTxWarp>
                      <a:noAutofit/>
                    </wps:bodyPr>
                  </wps:wsp>
                </a:graphicData>
              </a:graphic>
            </wp:anchor>
          </w:drawing>
        </mc:Choice>
        <mc:Fallback>
          <w:pict>
            <v:rect w14:anchorId="011CFD28" id="PowerPlusWaterMarkObject193111788" o:spid="_x0000_s1032" style="position:absolute;margin-left:0;margin-top:0;width:2.8pt;height:1.25pt;rotation:-45;z-index:-251659776;visibility:visible;mso-wrap-style:square;mso-wrap-distance-left:0;mso-wrap-distance-top:0;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" o:allowincell="f" filled="f" stroked="f" strokeweight="0">
              <v:textbox inset="0,0,0,0">
                <w:txbxContent>
                  <w:p w14:paraId="0991A477" w14:textId="77777777" w:rsidR="00A755A6" w:rsidRDefault="00A544E8">
                    <w:pPr>
                      <w:pStyle w:val="FrameContents"/>
                      <w:spacing w:line="240" w:lineRule="auto"/>
                    </w:pPr>
                    <w:r>
                      <w:rPr>
                        <w:sz w:val="2"/>
                        <w:lang w:val="fr-FR"/>
                      </w:rPr>
                      <w:t>DRAFT</w:t>
                    </w:r>
                  </w:p>
                </w:txbxContent>
              </v:textbox>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C276D" w14:textId="77777777" w:rsidR="00A755A6" w:rsidRDefault="00A544E8">
    <w:pPr>
      <w:pStyle w:val="Header"/>
    </w:pPr>
    <w:r>
      <w:rPr>
        <w:noProof/>
      </w:rPr>
      <w:drawing>
        <wp:anchor distT="0" distB="0" distL="0" distR="0" simplePos="0" relativeHeight="251658240" behindDoc="1" locked="0" layoutInCell="0" allowOverlap="1" wp14:anchorId="432DF21D" wp14:editId="54AE0DD6">
          <wp:simplePos x="0" y="0"/>
          <wp:positionH relativeFrom="page">
            <wp:posOffset>6840855</wp:posOffset>
          </wp:positionH>
          <wp:positionV relativeFrom="page">
            <wp:posOffset>0</wp:posOffset>
          </wp:positionV>
          <wp:extent cx="720090" cy="720090"/>
          <wp:effectExtent l="0" t="0" r="0" b="0"/>
          <wp:wrapNone/>
          <wp:docPr id="1669138702" name="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9"/>
                  <pic:cNvPicPr>
                    <a:picLocks noChangeAspect="1" noChangeArrowheads="1"/>
                  </pic:cNvPicPr>
                </pic:nvPicPr>
                <pic:blipFill>
                  <a:blip r:embed="rId1"/>
                  <a:stretch>
                    <a:fillRect/>
                  </a:stretch>
                </pic:blipFill>
                <pic:spPr bwMode="auto">
                  <a:xfrm>
                    <a:off x="0" y="0"/>
                    <a:ext cx="720090" cy="720090"/>
                  </a:xfrm>
                  <a:prstGeom prst="rect">
                    <a:avLst/>
                  </a:prstGeom>
                </pic:spPr>
              </pic:pic>
            </a:graphicData>
          </a:graphic>
        </wp:anchor>
      </w:drawing>
    </w:r>
    <w:r>
      <w:rPr>
        <w:noProof/>
      </w:rPr>
      <mc:AlternateContent>
        <mc:Choice Requires="wps">
          <w:drawing>
            <wp:anchor distT="3841115" distB="0" distL="3220720" distR="0" simplePos="0" relativeHeight="251658257" behindDoc="1" locked="0" layoutInCell="0" allowOverlap="1" wp14:anchorId="3455B9A3" wp14:editId="57BF7576">
              <wp:simplePos x="0" y="0"/>
              <wp:positionH relativeFrom="margin">
                <wp:align>center</wp:align>
              </wp:positionH>
              <wp:positionV relativeFrom="margin">
                <wp:align>center</wp:align>
              </wp:positionV>
              <wp:extent cx="35560" cy="15875"/>
              <wp:effectExtent l="635" t="10160" r="0" b="10160"/>
              <wp:wrapNone/>
              <wp:docPr id="26" name="Text Box 24"/>
              <wp:cNvGraphicFramePr/>
              <a:graphic xmlns:a="http://schemas.openxmlformats.org/drawingml/2006/main">
                <a:graphicData uri="http://schemas.microsoft.com/office/word/2010/wordprocessingShape">
                  <wps:wsp>
                    <wps:cNvSpPr/>
                    <wps:spPr>
                      <a:xfrm rot="18900000">
                        <a:off x="0" y="0"/>
                        <a:ext cx="35640" cy="15840"/>
                      </a:xfrm>
                      <a:prstGeom prst="rect">
                        <a:avLst/>
                      </a:prstGeom>
                      <a:noFill/>
                      <a:ln w="0">
                        <a:noFill/>
                      </a:ln>
                    </wps:spPr>
                    <wps:style>
                      <a:lnRef idx="0">
                        <a:scrgbClr r="0" g="0" b="0"/>
                      </a:lnRef>
                      <a:fillRef idx="0">
                        <a:scrgbClr r="0" g="0" b="0"/>
                      </a:fillRef>
                      <a:effectRef idx="0">
                        <a:scrgbClr r="0" g="0" b="0"/>
                      </a:effectRef>
                      <a:fontRef idx="minor"/>
                    </wps:style>
                    <wps:txbx>
                      <w:txbxContent>
                        <w:p w14:paraId="650DA435" w14:textId="77777777" w:rsidR="00A755A6" w:rsidRDefault="00A544E8">
                          <w:pPr>
                            <w:pStyle w:val="FrameContents"/>
                            <w:spacing w:line="240" w:lineRule="auto"/>
                          </w:pPr>
                          <w:r>
                            <w:rPr>
                              <w:sz w:val="2"/>
                              <w:lang w:val="fr-FR"/>
                            </w:rPr>
                            <w:t>DRAFT</w:t>
                          </w:r>
                        </w:p>
                      </w:txbxContent>
                    </wps:txbx>
                    <wps:bodyPr lIns="0" tIns="0" rIns="0" bIns="0" numCol="1" anchor="ctr">
                      <a:prstTxWarp prst="textPlain">
                        <a:avLst/>
                      </a:prstTxWarp>
                      <a:noAutofit/>
                    </wps:bodyPr>
                  </wps:wsp>
                </a:graphicData>
              </a:graphic>
            </wp:anchor>
          </w:drawing>
        </mc:Choice>
        <mc:Fallback>
          <w:pict>
            <v:rect w14:anchorId="3455B9A3" id="Text Box 24" o:spid="_x0000_s1033" style="position:absolute;margin-left:0;margin-top:0;width:2.8pt;height:1.25pt;rotation:-45;z-index:-251658752;visibility:visible;mso-wrap-style:square;mso-wrap-distance-left:253.6pt;mso-wrap-distance-top:302.45pt;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" o:allowincell="f" filled="f" stroked="f" strokeweight="0">
              <v:textbox inset="0,0,0,0">
                <w:txbxContent>
                  <w:p w14:paraId="650DA435" w14:textId="77777777" w:rsidR="00A755A6" w:rsidRDefault="00A544E8">
                    <w:pPr>
                      <w:pStyle w:val="FrameContents"/>
                      <w:spacing w:line="240" w:lineRule="auto"/>
                    </w:pPr>
                    <w:r>
                      <w:rPr>
                        <w:sz w:val="2"/>
                        <w:lang w:val="fr-FR"/>
                      </w:rPr>
                      <w:t>DRAFT</w:t>
                    </w:r>
                  </w:p>
                </w:txbxContent>
              </v:textbox>
              <w10:wrap anchorx="margin" anchory="margin"/>
            </v:rect>
          </w:pict>
        </mc:Fallback>
      </mc:AlternateContent>
    </w:r>
  </w:p>
  <w:p w14:paraId="51115438" w14:textId="77777777" w:rsidR="00A755A6" w:rsidRDefault="00A755A6">
    <w:pPr>
      <w:pStyle w:val="Header"/>
    </w:pPr>
  </w:p>
  <w:p w14:paraId="20D8B718" w14:textId="77777777" w:rsidR="00A755A6" w:rsidRDefault="00A755A6">
    <w:pPr>
      <w:pStyle w:val="Header"/>
    </w:pPr>
  </w:p>
  <w:p w14:paraId="34F4E9E3" w14:textId="77777777" w:rsidR="00A755A6" w:rsidRDefault="00A755A6">
    <w:pPr>
      <w:pStyle w:val="Header"/>
    </w:pPr>
  </w:p>
  <w:p w14:paraId="32BD7EF6" w14:textId="77777777" w:rsidR="00A755A6" w:rsidRDefault="00A544E8">
    <w:pPr>
      <w:pStyle w:val="Contents"/>
    </w:pPr>
    <w:r>
      <w:t>CONTENTS</w:t>
    </w:r>
  </w:p>
  <w:p w14:paraId="2ABC6083" w14:textId="77777777" w:rsidR="00A755A6" w:rsidRDefault="00A755A6">
    <w:pPr>
      <w:pStyle w:val="Header"/>
      <w:spacing w:line="140" w:lineRule="exact"/>
    </w:pPr>
  </w:p>
  <w:p w14:paraId="17CF3D76" w14:textId="77777777" w:rsidR="00A755A6" w:rsidRDefault="00A755A6">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61834" w14:textId="77777777" w:rsidR="00A755A6" w:rsidRDefault="00A544E8">
    <w:pPr>
      <w:pStyle w:val="Header"/>
    </w:pPr>
    <w:r>
      <w:rPr>
        <w:noProof/>
      </w:rPr>
      <w:drawing>
        <wp:anchor distT="0" distB="0" distL="0" distR="0" simplePos="0" relativeHeight="251658241" behindDoc="1" locked="0" layoutInCell="0" allowOverlap="1" wp14:anchorId="670A0223" wp14:editId="0600E37E">
          <wp:simplePos x="0" y="0"/>
          <wp:positionH relativeFrom="page">
            <wp:posOffset>6840855</wp:posOffset>
          </wp:positionH>
          <wp:positionV relativeFrom="page">
            <wp:posOffset>0</wp:posOffset>
          </wp:positionV>
          <wp:extent cx="720090" cy="720090"/>
          <wp:effectExtent l="0" t="0" r="0" b="0"/>
          <wp:wrapNone/>
          <wp:docPr id="357521699" name="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9"/>
                  <pic:cNvPicPr>
                    <a:picLocks noChangeAspect="1" noChangeArrowheads="1"/>
                  </pic:cNvPicPr>
                </pic:nvPicPr>
                <pic:blipFill>
                  <a:blip r:embed="rId1"/>
                  <a:stretch>
                    <a:fillRect/>
                  </a:stretch>
                </pic:blipFill>
                <pic:spPr bwMode="auto">
                  <a:xfrm>
                    <a:off x="0" y="0"/>
                    <a:ext cx="720090" cy="720090"/>
                  </a:xfrm>
                  <a:prstGeom prst="rect">
                    <a:avLst/>
                  </a:prstGeom>
                </pic:spPr>
              </pic:pic>
            </a:graphicData>
          </a:graphic>
        </wp:anchor>
      </w:drawing>
    </w:r>
    <w:r>
      <w:rPr>
        <w:noProof/>
      </w:rPr>
      <mc:AlternateContent>
        <mc:Choice Requires="wps">
          <w:drawing>
            <wp:anchor distT="3841115" distB="0" distL="3220720" distR="0" simplePos="0" relativeHeight="251658258" behindDoc="1" locked="0" layoutInCell="0" allowOverlap="1" wp14:anchorId="6B240607" wp14:editId="60082FA7">
              <wp:simplePos x="0" y="0"/>
              <wp:positionH relativeFrom="margin">
                <wp:align>center</wp:align>
              </wp:positionH>
              <wp:positionV relativeFrom="margin">
                <wp:align>center</wp:align>
              </wp:positionV>
              <wp:extent cx="35560" cy="15875"/>
              <wp:effectExtent l="635" t="10160" r="0" b="10160"/>
              <wp:wrapNone/>
              <wp:docPr id="28" name="Text Box 24"/>
              <wp:cNvGraphicFramePr/>
              <a:graphic xmlns:a="http://schemas.openxmlformats.org/drawingml/2006/main">
                <a:graphicData uri="http://schemas.microsoft.com/office/word/2010/wordprocessingShape">
                  <wps:wsp>
                    <wps:cNvSpPr/>
                    <wps:spPr>
                      <a:xfrm rot="18900000">
                        <a:off x="0" y="0"/>
                        <a:ext cx="35640" cy="15840"/>
                      </a:xfrm>
                      <a:prstGeom prst="rect">
                        <a:avLst/>
                      </a:prstGeom>
                      <a:noFill/>
                      <a:ln w="0">
                        <a:noFill/>
                      </a:ln>
                    </wps:spPr>
                    <wps:style>
                      <a:lnRef idx="0">
                        <a:scrgbClr r="0" g="0" b="0"/>
                      </a:lnRef>
                      <a:fillRef idx="0">
                        <a:scrgbClr r="0" g="0" b="0"/>
                      </a:fillRef>
                      <a:effectRef idx="0">
                        <a:scrgbClr r="0" g="0" b="0"/>
                      </a:effectRef>
                      <a:fontRef idx="minor"/>
                    </wps:style>
                    <wps:txbx>
                      <w:txbxContent>
                        <w:p w14:paraId="4DC64AAD" w14:textId="77777777" w:rsidR="00A755A6" w:rsidRDefault="00A544E8">
                          <w:pPr>
                            <w:pStyle w:val="FrameContents"/>
                            <w:spacing w:line="240" w:lineRule="auto"/>
                          </w:pPr>
                          <w:r>
                            <w:rPr>
                              <w:sz w:val="2"/>
                              <w:lang w:val="fr-FR"/>
                            </w:rPr>
                            <w:t>DRAFT</w:t>
                          </w:r>
                        </w:p>
                      </w:txbxContent>
                    </wps:txbx>
                    <wps:bodyPr lIns="0" tIns="0" rIns="0" bIns="0" numCol="1" anchor="ctr">
                      <a:prstTxWarp prst="textPlain">
                        <a:avLst/>
                      </a:prstTxWarp>
                      <a:noAutofit/>
                    </wps:bodyPr>
                  </wps:wsp>
                </a:graphicData>
              </a:graphic>
            </wp:anchor>
          </w:drawing>
        </mc:Choice>
        <mc:Fallback>
          <w:pict>
            <v:rect w14:anchorId="6B240607" id="_x0000_s1034" style="position:absolute;margin-left:0;margin-top:0;width:2.8pt;height:1.25pt;rotation:-45;z-index:-251657728;visibility:visible;mso-wrap-style:square;mso-wrap-distance-left:253.6pt;mso-wrap-distance-top:302.45pt;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" o:allowincell="f" filled="f" stroked="f" strokeweight="0">
              <v:textbox inset="0,0,0,0">
                <w:txbxContent>
                  <w:p w14:paraId="4DC64AAD" w14:textId="77777777" w:rsidR="00A755A6" w:rsidRDefault="00A544E8">
                    <w:pPr>
                      <w:pStyle w:val="FrameContents"/>
                      <w:spacing w:line="240" w:lineRule="auto"/>
                    </w:pPr>
                    <w:r>
                      <w:rPr>
                        <w:sz w:val="2"/>
                        <w:lang w:val="fr-FR"/>
                      </w:rPr>
                      <w:t>DRAFT</w:t>
                    </w:r>
                  </w:p>
                </w:txbxContent>
              </v:textbox>
              <w10:wrap anchorx="margin" anchory="margin"/>
            </v:rect>
          </w:pict>
        </mc:Fallback>
      </mc:AlternateContent>
    </w:r>
  </w:p>
  <w:p w14:paraId="57AB6E30" w14:textId="77777777" w:rsidR="00A755A6" w:rsidRDefault="00A755A6">
    <w:pPr>
      <w:pStyle w:val="Header"/>
    </w:pPr>
  </w:p>
  <w:p w14:paraId="66AF0578" w14:textId="77777777" w:rsidR="00A755A6" w:rsidRDefault="00A755A6">
    <w:pPr>
      <w:pStyle w:val="Header"/>
    </w:pPr>
  </w:p>
  <w:p w14:paraId="6371CB39" w14:textId="77777777" w:rsidR="00A755A6" w:rsidRDefault="00A755A6">
    <w:pPr>
      <w:pStyle w:val="Header"/>
    </w:pPr>
  </w:p>
  <w:p w14:paraId="1F8E2280" w14:textId="77777777" w:rsidR="00A755A6" w:rsidRDefault="00A544E8">
    <w:pPr>
      <w:pStyle w:val="Contents"/>
    </w:pPr>
    <w:r>
      <w:t>CONTENTS</w:t>
    </w:r>
  </w:p>
  <w:p w14:paraId="2ACE4558" w14:textId="77777777" w:rsidR="00A755A6" w:rsidRDefault="00A755A6">
    <w:pPr>
      <w:pStyle w:val="Header"/>
      <w:spacing w:line="140" w:lineRule="exact"/>
    </w:pPr>
  </w:p>
  <w:p w14:paraId="46470754" w14:textId="77777777" w:rsidR="00A755A6" w:rsidRDefault="00A755A6">
    <w:pPr>
      <w:pStyle w:val="Header"/>
      <w:spacing w:line="1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F6FA9"/>
    <w:multiLevelType w:val="hybridMultilevel"/>
    <w:tmpl w:val="BE2E610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2C071D7"/>
    <w:multiLevelType w:val="multilevel"/>
    <w:tmpl w:val="24B0CF56"/>
    <w:lvl w:ilvl="0">
      <w:start w:val="1"/>
      <w:numFmt w:val="upperLetter"/>
      <w:pStyle w:val="Annex"/>
      <w:lvlText w:val="ANNEX %1"/>
      <w:lvlJc w:val="left"/>
      <w:pPr>
        <w:tabs>
          <w:tab w:val="num" w:pos="0"/>
        </w:tabs>
        <w:ind w:left="851" w:hanging="851"/>
      </w:pPr>
      <w:rPr>
        <w:rFonts w:asciiTheme="minorHAnsi" w:hAnsiTheme="minorHAnsi"/>
        <w:b/>
        <w:i w:val="0"/>
        <w:caps/>
        <w:color w:val="00558C"/>
        <w:sz w:val="28"/>
        <w:u w:val="none" w:color="407EC9"/>
      </w:rPr>
    </w:lvl>
    <w:lvl w:ilvl="1">
      <w:start w:val="1"/>
      <w:numFmt w:val="decimal"/>
      <w:lvlText w:val="%1.%2."/>
      <w:lvlJc w:val="left"/>
      <w:pPr>
        <w:tabs>
          <w:tab w:val="num" w:pos="0"/>
        </w:tabs>
        <w:ind w:left="851" w:hanging="851"/>
      </w:pPr>
      <w:rPr>
        <w:rFonts w:ascii="Calibri" w:hAnsi="Calibri"/>
        <w:b/>
        <w:i w:val="0"/>
        <w:caps/>
        <w:color w:val="00558C"/>
        <w:sz w:val="24"/>
      </w:rPr>
    </w:lvl>
    <w:lvl w:ilvl="2">
      <w:start w:val="1"/>
      <w:numFmt w:val="decimal"/>
      <w:lvlText w:val="%1.%2.%3."/>
      <w:lvlJc w:val="left"/>
      <w:pPr>
        <w:tabs>
          <w:tab w:val="num" w:pos="0"/>
        </w:tabs>
        <w:ind w:left="1021" w:hanging="1021"/>
      </w:pPr>
      <w:rPr>
        <w:rFonts w:ascii="Calibri" w:hAnsi="Calibri"/>
        <w:b/>
        <w:i w:val="0"/>
        <w:vanish w:val="0"/>
        <w:color w:val="00558C"/>
        <w:sz w:val="24"/>
      </w:rPr>
    </w:lvl>
    <w:lvl w:ilvl="3">
      <w:start w:val="1"/>
      <w:numFmt w:val="decimal"/>
      <w:lvlText w:val="%1.%2.%3.%4."/>
      <w:lvlJc w:val="left"/>
      <w:pPr>
        <w:tabs>
          <w:tab w:val="num" w:pos="0"/>
        </w:tabs>
        <w:ind w:left="1134" w:hanging="1134"/>
      </w:pPr>
      <w:rPr>
        <w:rFonts w:ascii="Calibri" w:hAnsi="Calibri"/>
        <w:b/>
        <w:i w:val="0"/>
        <w:caps/>
        <w:color w:val="00558C"/>
        <w:sz w:val="22"/>
      </w:rPr>
    </w:lvl>
    <w:lvl w:ilvl="4">
      <w:start w:val="1"/>
      <w:numFmt w:val="decimal"/>
      <w:pStyle w:val="AnnexHead5"/>
      <w:lvlText w:val="%1.%2.%3.%4.%5."/>
      <w:lvlJc w:val="left"/>
      <w:pPr>
        <w:tabs>
          <w:tab w:val="num" w:pos="0"/>
        </w:tabs>
        <w:ind w:left="1134" w:hanging="1134"/>
      </w:pPr>
      <w:rPr>
        <w:rFonts w:ascii="Calibri" w:hAnsi="Calibri"/>
        <w:b w:val="0"/>
        <w:i w:val="0"/>
        <w:caps/>
        <w:color w:val="00558C"/>
        <w:sz w:val="22"/>
      </w:rPr>
    </w:lvl>
    <w:lvl w:ilvl="5">
      <w:start w:val="1"/>
      <w:numFmt w:val="decimal"/>
      <w:lvlText w:val="%1.%2.%3.%4.%5.%6."/>
      <w:lvlJc w:val="left"/>
      <w:pPr>
        <w:tabs>
          <w:tab w:val="num" w:pos="0"/>
        </w:tabs>
        <w:ind w:left="851" w:hanging="851"/>
      </w:pPr>
    </w:lvl>
    <w:lvl w:ilvl="6">
      <w:start w:val="1"/>
      <w:numFmt w:val="decimal"/>
      <w:lvlText w:val="%1.%2.%3.%4.%5.%6.%7."/>
      <w:lvlJc w:val="left"/>
      <w:pPr>
        <w:tabs>
          <w:tab w:val="num" w:pos="0"/>
        </w:tabs>
        <w:ind w:left="851" w:hanging="851"/>
      </w:pPr>
    </w:lvl>
    <w:lvl w:ilvl="7">
      <w:start w:val="1"/>
      <w:numFmt w:val="decimal"/>
      <w:lvlText w:val="%1.%2.%3.%4.%5.%6.%7.%8."/>
      <w:lvlJc w:val="left"/>
      <w:pPr>
        <w:tabs>
          <w:tab w:val="num" w:pos="0"/>
        </w:tabs>
        <w:ind w:left="851" w:hanging="851"/>
      </w:pPr>
    </w:lvl>
    <w:lvl w:ilvl="8">
      <w:start w:val="1"/>
      <w:numFmt w:val="decimal"/>
      <w:lvlText w:val="%1.%2.%3.%4.%5.%6.%7.%8.%9."/>
      <w:lvlJc w:val="left"/>
      <w:pPr>
        <w:tabs>
          <w:tab w:val="num" w:pos="0"/>
        </w:tabs>
        <w:ind w:left="851" w:hanging="851"/>
      </w:pPr>
    </w:lvl>
  </w:abstractNum>
  <w:abstractNum w:abstractNumId="2" w15:restartNumberingAfterBreak="0">
    <w:nsid w:val="15906BFD"/>
    <w:multiLevelType w:val="multilevel"/>
    <w:tmpl w:val="29E6B2DE"/>
    <w:lvl w:ilvl="0">
      <w:start w:val="1"/>
      <w:numFmt w:val="decimal"/>
      <w:pStyle w:val="ListNumb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9601FD3"/>
    <w:multiLevelType w:val="multilevel"/>
    <w:tmpl w:val="0809001F"/>
    <w:lvl w:ilvl="0">
      <w:start w:val="1"/>
      <w:numFmt w:val="decimal"/>
      <w:lvlText w:val="%1."/>
      <w:lvlJc w:val="left"/>
      <w:pPr>
        <w:ind w:left="720" w:hanging="360"/>
      </w:pPr>
      <w:rPr>
        <w:b w:val="0"/>
        <w:i w:val="0"/>
        <w:sz w:val="22"/>
        <w:u w:val="none"/>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 w15:restartNumberingAfterBreak="0">
    <w:nsid w:val="19B31C55"/>
    <w:multiLevelType w:val="multilevel"/>
    <w:tmpl w:val="3EBAC74E"/>
    <w:lvl w:ilvl="0">
      <w:start w:val="1"/>
      <w:numFmt w:val="bullet"/>
      <w:suff w:val="space"/>
      <w:lvlText w:val=""/>
      <w:lvlJc w:val="left"/>
      <w:pPr>
        <w:tabs>
          <w:tab w:val="num" w:pos="0"/>
        </w:tabs>
        <w:ind w:left="1287" w:hanging="360"/>
      </w:pPr>
      <w:rPr>
        <w:rFonts w:ascii="Symbol" w:hAnsi="Symbol" w:cs="Symbol" w:hint="default"/>
      </w:rPr>
    </w:lvl>
    <w:lvl w:ilvl="1">
      <w:start w:val="1"/>
      <w:numFmt w:val="bullet"/>
      <w:suff w:val="space"/>
      <w:lvlText w:val="◦"/>
      <w:lvlJc w:val="left"/>
      <w:pPr>
        <w:tabs>
          <w:tab w:val="num" w:pos="0"/>
        </w:tabs>
        <w:ind w:left="1647" w:hanging="360"/>
      </w:pPr>
      <w:rPr>
        <w:rFonts w:ascii="OpenSymbol" w:hAnsi="OpenSymbol" w:cs="OpenSymbol" w:hint="default"/>
      </w:rPr>
    </w:lvl>
    <w:lvl w:ilvl="2">
      <w:start w:val="1"/>
      <w:numFmt w:val="bullet"/>
      <w:suff w:val="space"/>
      <w:lvlText w:val="▪"/>
      <w:lvlJc w:val="left"/>
      <w:pPr>
        <w:tabs>
          <w:tab w:val="num" w:pos="0"/>
        </w:tabs>
        <w:ind w:left="2007" w:hanging="360"/>
      </w:pPr>
      <w:rPr>
        <w:rFonts w:ascii="OpenSymbol" w:hAnsi="OpenSymbol" w:cs="OpenSymbol" w:hint="default"/>
      </w:rPr>
    </w:lvl>
    <w:lvl w:ilvl="3">
      <w:start w:val="1"/>
      <w:numFmt w:val="bullet"/>
      <w:suff w:val="space"/>
      <w:lvlText w:val=""/>
      <w:lvlJc w:val="left"/>
      <w:pPr>
        <w:tabs>
          <w:tab w:val="num" w:pos="0"/>
        </w:tabs>
        <w:ind w:left="2367" w:hanging="360"/>
      </w:pPr>
      <w:rPr>
        <w:rFonts w:ascii="Symbol" w:hAnsi="Symbol" w:cs="Symbol" w:hint="default"/>
      </w:rPr>
    </w:lvl>
    <w:lvl w:ilvl="4">
      <w:start w:val="1"/>
      <w:numFmt w:val="bullet"/>
      <w:suff w:val="space"/>
      <w:lvlText w:val="◦"/>
      <w:lvlJc w:val="left"/>
      <w:pPr>
        <w:tabs>
          <w:tab w:val="num" w:pos="0"/>
        </w:tabs>
        <w:ind w:left="2727" w:hanging="360"/>
      </w:pPr>
      <w:rPr>
        <w:rFonts w:ascii="OpenSymbol" w:hAnsi="OpenSymbol" w:cs="OpenSymbol" w:hint="default"/>
      </w:rPr>
    </w:lvl>
    <w:lvl w:ilvl="5">
      <w:start w:val="1"/>
      <w:numFmt w:val="bullet"/>
      <w:suff w:val="space"/>
      <w:lvlText w:val="▪"/>
      <w:lvlJc w:val="left"/>
      <w:pPr>
        <w:tabs>
          <w:tab w:val="num" w:pos="0"/>
        </w:tabs>
        <w:ind w:left="3087" w:hanging="360"/>
      </w:pPr>
      <w:rPr>
        <w:rFonts w:ascii="OpenSymbol" w:hAnsi="OpenSymbol" w:cs="OpenSymbol" w:hint="default"/>
      </w:rPr>
    </w:lvl>
    <w:lvl w:ilvl="6">
      <w:start w:val="1"/>
      <w:numFmt w:val="bullet"/>
      <w:suff w:val="space"/>
      <w:lvlText w:val=""/>
      <w:lvlJc w:val="left"/>
      <w:pPr>
        <w:tabs>
          <w:tab w:val="num" w:pos="0"/>
        </w:tabs>
        <w:ind w:left="3447" w:hanging="360"/>
      </w:pPr>
      <w:rPr>
        <w:rFonts w:ascii="Symbol" w:hAnsi="Symbol" w:cs="Symbol" w:hint="default"/>
      </w:rPr>
    </w:lvl>
    <w:lvl w:ilvl="7">
      <w:start w:val="1"/>
      <w:numFmt w:val="bullet"/>
      <w:suff w:val="space"/>
      <w:lvlText w:val="◦"/>
      <w:lvlJc w:val="left"/>
      <w:pPr>
        <w:tabs>
          <w:tab w:val="num" w:pos="0"/>
        </w:tabs>
        <w:ind w:left="3807" w:hanging="360"/>
      </w:pPr>
      <w:rPr>
        <w:rFonts w:ascii="OpenSymbol" w:hAnsi="OpenSymbol" w:cs="OpenSymbol" w:hint="default"/>
      </w:rPr>
    </w:lvl>
    <w:lvl w:ilvl="8">
      <w:start w:val="1"/>
      <w:numFmt w:val="bullet"/>
      <w:suff w:val="space"/>
      <w:lvlText w:val="▪"/>
      <w:lvlJc w:val="left"/>
      <w:pPr>
        <w:tabs>
          <w:tab w:val="num" w:pos="0"/>
        </w:tabs>
        <w:ind w:left="4167" w:hanging="360"/>
      </w:pPr>
      <w:rPr>
        <w:rFonts w:ascii="OpenSymbol" w:hAnsi="OpenSymbol" w:cs="OpenSymbol" w:hint="default"/>
      </w:rPr>
    </w:lvl>
  </w:abstractNum>
  <w:abstractNum w:abstractNumId="5" w15:restartNumberingAfterBreak="0">
    <w:nsid w:val="1B1C3575"/>
    <w:multiLevelType w:val="multilevel"/>
    <w:tmpl w:val="EF541850"/>
    <w:lvl w:ilvl="0">
      <w:start w:val="1"/>
      <w:numFmt w:val="bullet"/>
      <w:suff w:val="space"/>
      <w:lvlText w:val=""/>
      <w:lvlJc w:val="left"/>
      <w:pPr>
        <w:tabs>
          <w:tab w:val="num" w:pos="0"/>
        </w:tabs>
        <w:ind w:left="720" w:hanging="360"/>
      </w:pPr>
      <w:rPr>
        <w:rFonts w:ascii="Symbol" w:hAnsi="Symbol" w:cs="Symbol" w:hint="default"/>
      </w:rPr>
    </w:lvl>
    <w:lvl w:ilvl="1">
      <w:start w:val="1"/>
      <w:numFmt w:val="bullet"/>
      <w:suff w:val="space"/>
      <w:lvlText w:val="◦"/>
      <w:lvlJc w:val="left"/>
      <w:pPr>
        <w:tabs>
          <w:tab w:val="num" w:pos="0"/>
        </w:tabs>
        <w:ind w:left="1080" w:hanging="360"/>
      </w:pPr>
      <w:rPr>
        <w:rFonts w:ascii="OpenSymbol" w:hAnsi="OpenSymbol" w:cs="OpenSymbol" w:hint="default"/>
      </w:rPr>
    </w:lvl>
    <w:lvl w:ilvl="2">
      <w:start w:val="1"/>
      <w:numFmt w:val="bullet"/>
      <w:suff w:val="space"/>
      <w:lvlText w:val="▪"/>
      <w:lvlJc w:val="left"/>
      <w:pPr>
        <w:tabs>
          <w:tab w:val="num" w:pos="0"/>
        </w:tabs>
        <w:ind w:left="1440" w:hanging="360"/>
      </w:pPr>
      <w:rPr>
        <w:rFonts w:ascii="OpenSymbol" w:hAnsi="OpenSymbol" w:cs="OpenSymbol" w:hint="default"/>
      </w:rPr>
    </w:lvl>
    <w:lvl w:ilvl="3">
      <w:start w:val="1"/>
      <w:numFmt w:val="bullet"/>
      <w:suff w:val="space"/>
      <w:lvlText w:val=""/>
      <w:lvlJc w:val="left"/>
      <w:pPr>
        <w:tabs>
          <w:tab w:val="num" w:pos="0"/>
        </w:tabs>
        <w:ind w:left="1800" w:hanging="360"/>
      </w:pPr>
      <w:rPr>
        <w:rFonts w:ascii="Symbol" w:hAnsi="Symbol" w:cs="Symbol" w:hint="default"/>
      </w:rPr>
    </w:lvl>
    <w:lvl w:ilvl="4">
      <w:start w:val="1"/>
      <w:numFmt w:val="bullet"/>
      <w:suff w:val="space"/>
      <w:lvlText w:val="◦"/>
      <w:lvlJc w:val="left"/>
      <w:pPr>
        <w:tabs>
          <w:tab w:val="num" w:pos="0"/>
        </w:tabs>
        <w:ind w:left="2160" w:hanging="360"/>
      </w:pPr>
      <w:rPr>
        <w:rFonts w:ascii="OpenSymbol" w:hAnsi="OpenSymbol" w:cs="OpenSymbol" w:hint="default"/>
      </w:rPr>
    </w:lvl>
    <w:lvl w:ilvl="5">
      <w:start w:val="1"/>
      <w:numFmt w:val="bullet"/>
      <w:suff w:val="space"/>
      <w:lvlText w:val="▪"/>
      <w:lvlJc w:val="left"/>
      <w:pPr>
        <w:tabs>
          <w:tab w:val="num" w:pos="0"/>
        </w:tabs>
        <w:ind w:left="2520" w:hanging="360"/>
      </w:pPr>
      <w:rPr>
        <w:rFonts w:ascii="OpenSymbol" w:hAnsi="OpenSymbol" w:cs="OpenSymbol" w:hint="default"/>
      </w:rPr>
    </w:lvl>
    <w:lvl w:ilvl="6">
      <w:start w:val="1"/>
      <w:numFmt w:val="bullet"/>
      <w:suff w:val="space"/>
      <w:lvlText w:val=""/>
      <w:lvlJc w:val="left"/>
      <w:pPr>
        <w:tabs>
          <w:tab w:val="num" w:pos="0"/>
        </w:tabs>
        <w:ind w:left="2880" w:hanging="360"/>
      </w:pPr>
      <w:rPr>
        <w:rFonts w:ascii="Symbol" w:hAnsi="Symbol" w:cs="Symbol" w:hint="default"/>
      </w:rPr>
    </w:lvl>
    <w:lvl w:ilvl="7">
      <w:start w:val="1"/>
      <w:numFmt w:val="bullet"/>
      <w:suff w:val="space"/>
      <w:lvlText w:val="◦"/>
      <w:lvlJc w:val="left"/>
      <w:pPr>
        <w:tabs>
          <w:tab w:val="num" w:pos="0"/>
        </w:tabs>
        <w:ind w:left="3240" w:hanging="360"/>
      </w:pPr>
      <w:rPr>
        <w:rFonts w:ascii="OpenSymbol" w:hAnsi="OpenSymbol" w:cs="OpenSymbol" w:hint="default"/>
      </w:rPr>
    </w:lvl>
    <w:lvl w:ilvl="8">
      <w:start w:val="1"/>
      <w:numFmt w:val="bullet"/>
      <w:suff w:val="space"/>
      <w:lvlText w:val="▪"/>
      <w:lvlJc w:val="left"/>
      <w:pPr>
        <w:tabs>
          <w:tab w:val="num" w:pos="0"/>
        </w:tabs>
        <w:ind w:left="3600" w:hanging="360"/>
      </w:pPr>
      <w:rPr>
        <w:rFonts w:ascii="OpenSymbol" w:hAnsi="OpenSymbol" w:cs="OpenSymbol" w:hint="default"/>
      </w:rPr>
    </w:lvl>
  </w:abstractNum>
  <w:abstractNum w:abstractNumId="6" w15:restartNumberingAfterBreak="0">
    <w:nsid w:val="1B8279C5"/>
    <w:multiLevelType w:val="multilevel"/>
    <w:tmpl w:val="89924904"/>
    <w:lvl w:ilvl="0">
      <w:start w:val="1"/>
      <w:numFmt w:val="bullet"/>
      <w:pStyle w:val="Tableinsetlist"/>
      <w:lvlText w:val=""/>
      <w:lvlJc w:val="left"/>
      <w:pPr>
        <w:tabs>
          <w:tab w:val="num" w:pos="0"/>
        </w:tabs>
        <w:ind w:left="397" w:hanging="284"/>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230F25D4"/>
    <w:multiLevelType w:val="multilevel"/>
    <w:tmpl w:val="FFB0A6A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252F3D18"/>
    <w:multiLevelType w:val="multilevel"/>
    <w:tmpl w:val="15EEA6C4"/>
    <w:lvl w:ilvl="0">
      <w:start w:val="1"/>
      <w:numFmt w:val="decimal"/>
      <w:pStyle w:val="AnnexTablecaption"/>
      <w:lvlText w:val="Table %1"/>
      <w:lvlJc w:val="left"/>
      <w:pPr>
        <w:tabs>
          <w:tab w:val="num" w:pos="0"/>
        </w:tabs>
        <w:ind w:left="992" w:hanging="992"/>
      </w:pPr>
      <w:rPr>
        <w:rFonts w:asciiTheme="minorHAnsi" w:hAnsiTheme="minorHAnsi"/>
        <w:b w:val="0"/>
        <w:i/>
        <w:sz w:val="22"/>
        <w:u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31A55200"/>
    <w:multiLevelType w:val="multilevel"/>
    <w:tmpl w:val="2C7E2A4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33BA3299"/>
    <w:multiLevelType w:val="multilevel"/>
    <w:tmpl w:val="96FEF1A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15:restartNumberingAfterBreak="0">
    <w:nsid w:val="34A428FB"/>
    <w:multiLevelType w:val="multilevel"/>
    <w:tmpl w:val="BC3A9C86"/>
    <w:lvl w:ilvl="0">
      <w:start w:val="1"/>
      <w:numFmt w:val="bullet"/>
      <w:suff w:val="space"/>
      <w:lvlText w:val=""/>
      <w:lvlJc w:val="left"/>
      <w:pPr>
        <w:tabs>
          <w:tab w:val="num" w:pos="0"/>
        </w:tabs>
        <w:ind w:left="153" w:hanging="360"/>
      </w:pPr>
      <w:rPr>
        <w:rFonts w:ascii="Symbol" w:hAnsi="Symbol" w:cs="Symbol" w:hint="default"/>
      </w:rPr>
    </w:lvl>
    <w:lvl w:ilvl="1">
      <w:start w:val="1"/>
      <w:numFmt w:val="bullet"/>
      <w:suff w:val="space"/>
      <w:lvlText w:val="◦"/>
      <w:lvlJc w:val="left"/>
      <w:pPr>
        <w:tabs>
          <w:tab w:val="num" w:pos="0"/>
        </w:tabs>
        <w:ind w:left="513" w:hanging="360"/>
      </w:pPr>
      <w:rPr>
        <w:rFonts w:ascii="OpenSymbol" w:hAnsi="OpenSymbol" w:cs="OpenSymbol" w:hint="default"/>
      </w:rPr>
    </w:lvl>
    <w:lvl w:ilvl="2">
      <w:start w:val="1"/>
      <w:numFmt w:val="bullet"/>
      <w:suff w:val="space"/>
      <w:lvlText w:val="▪"/>
      <w:lvlJc w:val="left"/>
      <w:pPr>
        <w:tabs>
          <w:tab w:val="num" w:pos="0"/>
        </w:tabs>
        <w:ind w:left="873" w:hanging="360"/>
      </w:pPr>
      <w:rPr>
        <w:rFonts w:ascii="OpenSymbol" w:hAnsi="OpenSymbol" w:cs="OpenSymbol" w:hint="default"/>
      </w:rPr>
    </w:lvl>
    <w:lvl w:ilvl="3">
      <w:start w:val="1"/>
      <w:numFmt w:val="bullet"/>
      <w:suff w:val="space"/>
      <w:lvlText w:val=""/>
      <w:lvlJc w:val="left"/>
      <w:pPr>
        <w:tabs>
          <w:tab w:val="num" w:pos="0"/>
        </w:tabs>
        <w:ind w:left="1233" w:hanging="360"/>
      </w:pPr>
      <w:rPr>
        <w:rFonts w:ascii="Symbol" w:hAnsi="Symbol" w:cs="Symbol" w:hint="default"/>
      </w:rPr>
    </w:lvl>
    <w:lvl w:ilvl="4">
      <w:start w:val="1"/>
      <w:numFmt w:val="bullet"/>
      <w:suff w:val="space"/>
      <w:lvlText w:val="◦"/>
      <w:lvlJc w:val="left"/>
      <w:pPr>
        <w:tabs>
          <w:tab w:val="num" w:pos="0"/>
        </w:tabs>
        <w:ind w:left="1593" w:hanging="360"/>
      </w:pPr>
      <w:rPr>
        <w:rFonts w:ascii="OpenSymbol" w:hAnsi="OpenSymbol" w:cs="OpenSymbol" w:hint="default"/>
      </w:rPr>
    </w:lvl>
    <w:lvl w:ilvl="5">
      <w:start w:val="1"/>
      <w:numFmt w:val="bullet"/>
      <w:suff w:val="space"/>
      <w:lvlText w:val="▪"/>
      <w:lvlJc w:val="left"/>
      <w:pPr>
        <w:tabs>
          <w:tab w:val="num" w:pos="0"/>
        </w:tabs>
        <w:ind w:left="1953" w:hanging="360"/>
      </w:pPr>
      <w:rPr>
        <w:rFonts w:ascii="OpenSymbol" w:hAnsi="OpenSymbol" w:cs="OpenSymbol" w:hint="default"/>
      </w:rPr>
    </w:lvl>
    <w:lvl w:ilvl="6">
      <w:start w:val="1"/>
      <w:numFmt w:val="bullet"/>
      <w:suff w:val="space"/>
      <w:lvlText w:val=""/>
      <w:lvlJc w:val="left"/>
      <w:pPr>
        <w:tabs>
          <w:tab w:val="num" w:pos="0"/>
        </w:tabs>
        <w:ind w:left="2313" w:hanging="360"/>
      </w:pPr>
      <w:rPr>
        <w:rFonts w:ascii="Symbol" w:hAnsi="Symbol" w:cs="Symbol" w:hint="default"/>
      </w:rPr>
    </w:lvl>
    <w:lvl w:ilvl="7">
      <w:start w:val="1"/>
      <w:numFmt w:val="bullet"/>
      <w:suff w:val="space"/>
      <w:lvlText w:val="◦"/>
      <w:lvlJc w:val="left"/>
      <w:pPr>
        <w:tabs>
          <w:tab w:val="num" w:pos="0"/>
        </w:tabs>
        <w:ind w:left="2673" w:hanging="360"/>
      </w:pPr>
      <w:rPr>
        <w:rFonts w:ascii="OpenSymbol" w:hAnsi="OpenSymbol" w:cs="OpenSymbol" w:hint="default"/>
      </w:rPr>
    </w:lvl>
    <w:lvl w:ilvl="8">
      <w:start w:val="1"/>
      <w:numFmt w:val="bullet"/>
      <w:suff w:val="space"/>
      <w:lvlText w:val="▪"/>
      <w:lvlJc w:val="left"/>
      <w:pPr>
        <w:tabs>
          <w:tab w:val="num" w:pos="0"/>
        </w:tabs>
        <w:ind w:left="3033" w:hanging="360"/>
      </w:pPr>
      <w:rPr>
        <w:rFonts w:ascii="OpenSymbol" w:hAnsi="OpenSymbol" w:cs="OpenSymbol" w:hint="default"/>
      </w:rPr>
    </w:lvl>
  </w:abstractNum>
  <w:abstractNum w:abstractNumId="12" w15:restartNumberingAfterBreak="0">
    <w:nsid w:val="34C81182"/>
    <w:multiLevelType w:val="multilevel"/>
    <w:tmpl w:val="08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3" w15:restartNumberingAfterBreak="0">
    <w:nsid w:val="379E5A93"/>
    <w:multiLevelType w:val="multilevel"/>
    <w:tmpl w:val="72468728"/>
    <w:lvl w:ilvl="0">
      <w:start w:val="1"/>
      <w:numFmt w:val="decimal"/>
      <w:lvlText w:val="%1."/>
      <w:lvlJc w:val="left"/>
      <w:pPr>
        <w:tabs>
          <w:tab w:val="num" w:pos="0"/>
        </w:tabs>
        <w:ind w:left="709" w:hanging="709"/>
      </w:pPr>
      <w:rPr>
        <w:rFonts w:asciiTheme="minorHAnsi" w:hAnsiTheme="minorHAnsi"/>
        <w:b/>
        <w:i w:val="0"/>
        <w:color w:val="00558C"/>
        <w:sz w:val="28"/>
      </w:rPr>
    </w:lvl>
    <w:lvl w:ilvl="1">
      <w:start w:val="1"/>
      <w:numFmt w:val="decimal"/>
      <w:lvlText w:val="%1.%2."/>
      <w:lvlJc w:val="left"/>
      <w:pPr>
        <w:tabs>
          <w:tab w:val="num" w:pos="0"/>
        </w:tabs>
        <w:ind w:left="851" w:hanging="851"/>
      </w:pPr>
      <w:rPr>
        <w:rFonts w:asciiTheme="minorHAnsi" w:hAnsiTheme="minorHAnsi"/>
        <w:b/>
        <w:i w:val="0"/>
        <w:color w:val="00558C"/>
        <w:sz w:val="24"/>
      </w:rPr>
    </w:lvl>
    <w:lvl w:ilvl="2">
      <w:start w:val="1"/>
      <w:numFmt w:val="decimal"/>
      <w:lvlText w:val="%1.%2.%3."/>
      <w:lvlJc w:val="left"/>
      <w:pPr>
        <w:tabs>
          <w:tab w:val="num" w:pos="0"/>
        </w:tabs>
        <w:ind w:left="992" w:hanging="992"/>
      </w:pPr>
      <w:rPr>
        <w:rFonts w:asciiTheme="minorHAnsi" w:hAnsiTheme="minorHAnsi"/>
        <w:b/>
        <w:i w:val="0"/>
        <w:color w:val="00558C"/>
        <w:sz w:val="22"/>
      </w:rPr>
    </w:lvl>
    <w:lvl w:ilvl="3">
      <w:start w:val="1"/>
      <w:numFmt w:val="decimal"/>
      <w:lvlText w:val="%1.%2.%3.%4."/>
      <w:lvlJc w:val="left"/>
      <w:pPr>
        <w:tabs>
          <w:tab w:val="num" w:pos="0"/>
        </w:tabs>
        <w:ind w:left="1134" w:hanging="1134"/>
      </w:pPr>
      <w:rPr>
        <w:rFonts w:asciiTheme="minorHAnsi" w:hAnsiTheme="minorHAnsi"/>
        <w:b/>
        <w:i w:val="0"/>
        <w:color w:val="00558C"/>
        <w:sz w:val="22"/>
      </w:rPr>
    </w:lvl>
    <w:lvl w:ilvl="4">
      <w:start w:val="1"/>
      <w:numFmt w:val="decimal"/>
      <w:lvlText w:val="%1.%2.%3.%4.%5"/>
      <w:lvlJc w:val="left"/>
      <w:pPr>
        <w:tabs>
          <w:tab w:val="num" w:pos="0"/>
        </w:tabs>
        <w:ind w:left="1008" w:hanging="1008"/>
      </w:pPr>
      <w:rPr>
        <w:rFonts w:ascii="Calibri" w:hAnsi="Calibri"/>
        <w:color w:val="00558C"/>
      </w:r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4" w15:restartNumberingAfterBreak="0">
    <w:nsid w:val="37AB524E"/>
    <w:multiLevelType w:val="multilevel"/>
    <w:tmpl w:val="3774E80C"/>
    <w:styleLink w:val="CurrentList7"/>
    <w:lvl w:ilvl="0">
      <w:start w:val="1"/>
      <w:numFmt w:val="decimal"/>
      <w:lvlText w:val="(%1)"/>
      <w:lvlJc w:val="left"/>
      <w:pPr>
        <w:tabs>
          <w:tab w:val="num" w:pos="0"/>
        </w:tabs>
        <w:ind w:left="360" w:hanging="360"/>
      </w:pPr>
      <w:rPr>
        <w:b w:val="0"/>
        <w:i w:val="0"/>
        <w:sz w:val="22"/>
        <w:u w:val="none"/>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5" w15:restartNumberingAfterBreak="0">
    <w:nsid w:val="39B63E3E"/>
    <w:multiLevelType w:val="multilevel"/>
    <w:tmpl w:val="AD94A7A8"/>
    <w:styleLink w:val="CurrentList4"/>
    <w:lvl w:ilvl="0">
      <w:start w:val="1"/>
      <w:numFmt w:val="decimal"/>
      <w:lvlText w:val="%1)"/>
      <w:lvlJc w:val="left"/>
      <w:pPr>
        <w:tabs>
          <w:tab w:val="num" w:pos="0"/>
        </w:tabs>
        <w:ind w:left="567" w:hanging="567"/>
      </w:pPr>
    </w:lvl>
    <w:lvl w:ilvl="1">
      <w:start w:val="1"/>
      <w:numFmt w:val="decimal"/>
      <w:lvlText w:val="%1.%2."/>
      <w:lvlJc w:val="left"/>
      <w:pPr>
        <w:tabs>
          <w:tab w:val="num" w:pos="0"/>
        </w:tabs>
        <w:ind w:left="1502" w:hanging="432"/>
      </w:pPr>
    </w:lvl>
    <w:lvl w:ilvl="2">
      <w:start w:val="1"/>
      <w:numFmt w:val="decimal"/>
      <w:lvlText w:val="%1.%2.%3."/>
      <w:lvlJc w:val="left"/>
      <w:pPr>
        <w:tabs>
          <w:tab w:val="num" w:pos="0"/>
        </w:tabs>
        <w:ind w:left="1934" w:hanging="504"/>
      </w:pPr>
    </w:lvl>
    <w:lvl w:ilvl="3">
      <w:start w:val="1"/>
      <w:numFmt w:val="decimal"/>
      <w:lvlText w:val="%1.%2.%3.%4."/>
      <w:lvlJc w:val="left"/>
      <w:pPr>
        <w:tabs>
          <w:tab w:val="num" w:pos="0"/>
        </w:tabs>
        <w:ind w:left="2438" w:hanging="648"/>
      </w:pPr>
    </w:lvl>
    <w:lvl w:ilvl="4">
      <w:start w:val="1"/>
      <w:numFmt w:val="decimal"/>
      <w:lvlText w:val="%1.%2.%3.%4.%5."/>
      <w:lvlJc w:val="left"/>
      <w:pPr>
        <w:tabs>
          <w:tab w:val="num" w:pos="0"/>
        </w:tabs>
        <w:ind w:left="2942" w:hanging="792"/>
      </w:pPr>
    </w:lvl>
    <w:lvl w:ilvl="5">
      <w:start w:val="1"/>
      <w:numFmt w:val="decimal"/>
      <w:lvlText w:val="%1.%2.%3.%4.%5.%6."/>
      <w:lvlJc w:val="left"/>
      <w:pPr>
        <w:tabs>
          <w:tab w:val="num" w:pos="0"/>
        </w:tabs>
        <w:ind w:left="3446" w:hanging="936"/>
      </w:pPr>
    </w:lvl>
    <w:lvl w:ilvl="6">
      <w:start w:val="1"/>
      <w:numFmt w:val="decimal"/>
      <w:lvlText w:val="%1.%2.%3.%4.%5.%6.%7."/>
      <w:lvlJc w:val="left"/>
      <w:pPr>
        <w:tabs>
          <w:tab w:val="num" w:pos="0"/>
        </w:tabs>
        <w:ind w:left="3950" w:hanging="1080"/>
      </w:pPr>
    </w:lvl>
    <w:lvl w:ilvl="7">
      <w:start w:val="1"/>
      <w:numFmt w:val="decimal"/>
      <w:lvlText w:val="%1.%2.%3.%4.%5.%6.%7.%8."/>
      <w:lvlJc w:val="left"/>
      <w:pPr>
        <w:tabs>
          <w:tab w:val="num" w:pos="0"/>
        </w:tabs>
        <w:ind w:left="4454" w:hanging="1224"/>
      </w:pPr>
    </w:lvl>
    <w:lvl w:ilvl="8">
      <w:start w:val="1"/>
      <w:numFmt w:val="decimal"/>
      <w:lvlText w:val="%1.%2.%3.%4.%5.%6.%7.%8.%9."/>
      <w:lvlJc w:val="left"/>
      <w:pPr>
        <w:tabs>
          <w:tab w:val="num" w:pos="0"/>
        </w:tabs>
        <w:ind w:left="5030" w:hanging="1440"/>
      </w:pPr>
    </w:lvl>
  </w:abstractNum>
  <w:abstractNum w:abstractNumId="16" w15:restartNumberingAfterBreak="0">
    <w:nsid w:val="3A7255DD"/>
    <w:multiLevelType w:val="multilevel"/>
    <w:tmpl w:val="8AC061A4"/>
    <w:lvl w:ilvl="0">
      <w:start w:val="5"/>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7" w15:restartNumberingAfterBreak="0">
    <w:nsid w:val="3EA86F20"/>
    <w:multiLevelType w:val="multilevel"/>
    <w:tmpl w:val="D982D2AE"/>
    <w:lvl w:ilvl="0">
      <w:start w:val="1"/>
      <w:numFmt w:val="bullet"/>
      <w:pStyle w:val="Bullet2"/>
      <w:lvlText w:val=""/>
      <w:lvlJc w:val="left"/>
      <w:pPr>
        <w:tabs>
          <w:tab w:val="num" w:pos="0"/>
        </w:tabs>
        <w:ind w:left="851" w:hanging="426"/>
      </w:pPr>
      <w:rPr>
        <w:rFonts w:ascii="Symbol" w:hAnsi="Symbol" w:cs="Symbol" w:hint="default"/>
        <w:color w:val="B2C1ED"/>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40E421C2"/>
    <w:multiLevelType w:val="multilevel"/>
    <w:tmpl w:val="A9E40172"/>
    <w:lvl w:ilvl="0">
      <w:start w:val="1"/>
      <w:numFmt w:val="bullet"/>
      <w:pStyle w:val="Bullet1"/>
      <w:lvlText w:val=""/>
      <w:lvlJc w:val="left"/>
      <w:pPr>
        <w:tabs>
          <w:tab w:val="num" w:pos="0"/>
        </w:tabs>
        <w:ind w:left="360" w:hanging="360"/>
      </w:pPr>
      <w:rPr>
        <w:rFonts w:ascii="Symbol" w:hAnsi="Symbol" w:cs="Symbol" w:hint="default"/>
        <w:color w:val="00558C"/>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441B7D81"/>
    <w:multiLevelType w:val="multilevel"/>
    <w:tmpl w:val="14AA004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0" w15:restartNumberingAfterBreak="0">
    <w:nsid w:val="45547713"/>
    <w:multiLevelType w:val="multilevel"/>
    <w:tmpl w:val="C9A42D70"/>
    <w:lvl w:ilvl="0">
      <w:start w:val="1"/>
      <w:numFmt w:val="decimal"/>
      <w:lvlText w:val="%1"/>
      <w:lvlJc w:val="left"/>
      <w:pPr>
        <w:tabs>
          <w:tab w:val="num" w:pos="0"/>
        </w:tabs>
        <w:ind w:left="567" w:hanging="567"/>
      </w:pPr>
      <w:rPr>
        <w:rFonts w:asciiTheme="minorHAnsi" w:hAnsiTheme="minorHAnsi"/>
        <w:b w:val="0"/>
        <w:i w:val="0"/>
        <w:sz w:val="22"/>
      </w:rPr>
    </w:lvl>
    <w:lvl w:ilvl="1">
      <w:start w:val="1"/>
      <w:numFmt w:val="lowerLetter"/>
      <w:pStyle w:val="Lista"/>
      <w:lvlText w:val="%2"/>
      <w:lvlJc w:val="left"/>
      <w:pPr>
        <w:tabs>
          <w:tab w:val="num" w:pos="0"/>
        </w:tabs>
        <w:ind w:left="1134" w:hanging="567"/>
      </w:pPr>
      <w:rPr>
        <w:rFonts w:asciiTheme="minorHAnsi" w:hAnsiTheme="minorHAnsi"/>
        <w:b w:val="0"/>
        <w:i w:val="0"/>
        <w:sz w:val="22"/>
      </w:rPr>
    </w:lvl>
    <w:lvl w:ilvl="2">
      <w:start w:val="1"/>
      <w:numFmt w:val="lowerRoman"/>
      <w:pStyle w:val="Listi"/>
      <w:lvlText w:val="%3"/>
      <w:lvlJc w:val="left"/>
      <w:pPr>
        <w:tabs>
          <w:tab w:val="num" w:pos="0"/>
        </w:tabs>
        <w:ind w:left="2268" w:hanging="567"/>
      </w:pPr>
      <w:rPr>
        <w:rFonts w:asciiTheme="minorHAnsi" w:hAnsiTheme="minorHAnsi"/>
        <w:b w:val="0"/>
        <w:i w:val="0"/>
        <w:sz w:val="20"/>
      </w:rPr>
    </w:lvl>
    <w:lvl w:ilvl="3">
      <w:start w:val="1"/>
      <w:numFmt w:val="decimal"/>
      <w:lvlText w:val="(%4)"/>
      <w:lvlJc w:val="left"/>
      <w:pPr>
        <w:tabs>
          <w:tab w:val="num" w:pos="0"/>
        </w:tabs>
        <w:ind w:left="2858" w:hanging="360"/>
      </w:pPr>
    </w:lvl>
    <w:lvl w:ilvl="4">
      <w:start w:val="1"/>
      <w:numFmt w:val="lowerLetter"/>
      <w:lvlText w:val="(%5)"/>
      <w:lvlJc w:val="left"/>
      <w:pPr>
        <w:tabs>
          <w:tab w:val="num" w:pos="0"/>
        </w:tabs>
        <w:ind w:left="3218" w:hanging="360"/>
      </w:pPr>
    </w:lvl>
    <w:lvl w:ilvl="5">
      <w:start w:val="1"/>
      <w:numFmt w:val="lowerRoman"/>
      <w:lvlText w:val="(%6)"/>
      <w:lvlJc w:val="left"/>
      <w:pPr>
        <w:tabs>
          <w:tab w:val="num" w:pos="0"/>
        </w:tabs>
        <w:ind w:left="3578" w:hanging="360"/>
      </w:pPr>
    </w:lvl>
    <w:lvl w:ilvl="6">
      <w:start w:val="1"/>
      <w:numFmt w:val="decimal"/>
      <w:lvlText w:val="%7."/>
      <w:lvlJc w:val="left"/>
      <w:pPr>
        <w:tabs>
          <w:tab w:val="num" w:pos="0"/>
        </w:tabs>
        <w:ind w:left="3938" w:hanging="360"/>
      </w:pPr>
    </w:lvl>
    <w:lvl w:ilvl="7">
      <w:start w:val="1"/>
      <w:numFmt w:val="lowerLetter"/>
      <w:lvlText w:val="%8."/>
      <w:lvlJc w:val="left"/>
      <w:pPr>
        <w:tabs>
          <w:tab w:val="num" w:pos="0"/>
        </w:tabs>
        <w:ind w:left="4298" w:hanging="360"/>
      </w:pPr>
    </w:lvl>
    <w:lvl w:ilvl="8">
      <w:start w:val="1"/>
      <w:numFmt w:val="lowerRoman"/>
      <w:lvlText w:val="%9."/>
      <w:lvlJc w:val="left"/>
      <w:pPr>
        <w:tabs>
          <w:tab w:val="num" w:pos="0"/>
        </w:tabs>
        <w:ind w:left="4658" w:hanging="360"/>
      </w:pPr>
    </w:lvl>
  </w:abstractNum>
  <w:abstractNum w:abstractNumId="21" w15:restartNumberingAfterBreak="0">
    <w:nsid w:val="487F70A9"/>
    <w:multiLevelType w:val="multilevel"/>
    <w:tmpl w:val="72F6C4AC"/>
    <w:styleLink w:val="CurrentList2"/>
    <w:lvl w:ilvl="0">
      <w:start w:val="1"/>
      <w:numFmt w:val="decimal"/>
      <w:lvlText w:val="%1."/>
      <w:lvlJc w:val="left"/>
      <w:pPr>
        <w:tabs>
          <w:tab w:val="num" w:pos="0"/>
        </w:tabs>
        <w:ind w:left="709" w:hanging="709"/>
      </w:pPr>
      <w:rPr>
        <w:rFonts w:asciiTheme="minorHAnsi" w:hAnsiTheme="minorHAnsi" w:hint="default"/>
        <w:b/>
        <w:i w:val="0"/>
        <w:color w:val="00558C"/>
        <w:sz w:val="28"/>
      </w:rPr>
    </w:lvl>
    <w:lvl w:ilvl="1">
      <w:start w:val="1"/>
      <w:numFmt w:val="decimal"/>
      <w:lvlText w:val="%1.%2."/>
      <w:lvlJc w:val="left"/>
      <w:pPr>
        <w:ind w:left="851" w:hanging="851"/>
      </w:pPr>
    </w:lvl>
    <w:lvl w:ilvl="2">
      <w:start w:val="1"/>
      <w:numFmt w:val="decimal"/>
      <w:lvlText w:val="%1.%2.%3."/>
      <w:lvlJc w:val="left"/>
      <w:pPr>
        <w:tabs>
          <w:tab w:val="num" w:pos="0"/>
        </w:tabs>
        <w:ind w:left="992" w:hanging="992"/>
      </w:pPr>
      <w:rPr>
        <w:rFonts w:asciiTheme="minorHAnsi" w:hAnsiTheme="minorHAnsi" w:hint="default"/>
        <w:b/>
        <w:i w:val="0"/>
        <w:color w:val="00558C"/>
        <w:sz w:val="22"/>
      </w:rPr>
    </w:lvl>
    <w:lvl w:ilvl="3">
      <w:start w:val="1"/>
      <w:numFmt w:val="decimal"/>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tabs>
          <w:tab w:val="num" w:pos="0"/>
        </w:tabs>
        <w:ind w:left="1008" w:hanging="1008"/>
      </w:pPr>
      <w:rPr>
        <w:rFonts w:ascii="Calibri" w:hAnsi="Calibri" w:hint="default"/>
        <w:color w:val="00558C"/>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2" w15:restartNumberingAfterBreak="0">
    <w:nsid w:val="4A7C3EA9"/>
    <w:multiLevelType w:val="multilevel"/>
    <w:tmpl w:val="58F2BCD4"/>
    <w:styleLink w:val="CurrentList1"/>
    <w:lvl w:ilvl="0">
      <w:start w:val="1"/>
      <w:numFmt w:val="decimal"/>
      <w:lvlText w:val="%1."/>
      <w:lvlJc w:val="left"/>
      <w:pPr>
        <w:tabs>
          <w:tab w:val="num" w:pos="0"/>
        </w:tabs>
        <w:ind w:left="709" w:hanging="709"/>
      </w:pPr>
      <w:rPr>
        <w:rFonts w:asciiTheme="minorHAnsi" w:hAnsiTheme="minorHAnsi"/>
        <w:b/>
        <w:i w:val="0"/>
        <w:color w:val="00558C"/>
        <w:sz w:val="28"/>
      </w:rPr>
    </w:lvl>
    <w:lvl w:ilvl="1">
      <w:start w:val="1"/>
      <w:numFmt w:val="decimal"/>
      <w:lvlText w:val="%1.%2."/>
      <w:lvlJc w:val="left"/>
      <w:pPr>
        <w:tabs>
          <w:tab w:val="num" w:pos="0"/>
        </w:tabs>
        <w:ind w:left="851" w:hanging="851"/>
      </w:pPr>
      <w:rPr>
        <w:rFonts w:asciiTheme="minorHAnsi" w:hAnsiTheme="minorHAnsi"/>
        <w:b/>
        <w:i w:val="0"/>
        <w:color w:val="00558C"/>
        <w:sz w:val="24"/>
      </w:rPr>
    </w:lvl>
    <w:lvl w:ilvl="2">
      <w:start w:val="1"/>
      <w:numFmt w:val="decimal"/>
      <w:lvlText w:val="%1.%2.%3."/>
      <w:lvlJc w:val="left"/>
      <w:pPr>
        <w:tabs>
          <w:tab w:val="num" w:pos="0"/>
        </w:tabs>
        <w:ind w:left="992" w:hanging="992"/>
      </w:pPr>
      <w:rPr>
        <w:rFonts w:asciiTheme="minorHAnsi" w:hAnsiTheme="minorHAnsi"/>
        <w:b/>
        <w:i w:val="0"/>
        <w:color w:val="00558C"/>
        <w:sz w:val="22"/>
      </w:rPr>
    </w:lvl>
    <w:lvl w:ilvl="3">
      <w:start w:val="1"/>
      <w:numFmt w:val="decimal"/>
      <w:lvlText w:val="%1.%2.%3.%4."/>
      <w:lvlJc w:val="left"/>
      <w:pPr>
        <w:tabs>
          <w:tab w:val="num" w:pos="0"/>
        </w:tabs>
        <w:ind w:left="1134" w:hanging="1134"/>
      </w:pPr>
      <w:rPr>
        <w:rFonts w:asciiTheme="minorHAnsi" w:hAnsiTheme="minorHAnsi"/>
        <w:b/>
        <w:i w:val="0"/>
        <w:color w:val="00558C"/>
        <w:sz w:val="22"/>
      </w:rPr>
    </w:lvl>
    <w:lvl w:ilvl="4">
      <w:start w:val="1"/>
      <w:numFmt w:val="decimal"/>
      <w:lvlText w:val="%1.%2.%3.%4.%5"/>
      <w:lvlJc w:val="left"/>
      <w:pPr>
        <w:tabs>
          <w:tab w:val="num" w:pos="0"/>
        </w:tabs>
        <w:ind w:left="1008" w:hanging="1008"/>
      </w:pPr>
      <w:rPr>
        <w:rFonts w:ascii="Calibri" w:hAnsi="Calibri"/>
        <w:color w:val="00558C"/>
      </w:r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3" w15:restartNumberingAfterBreak="0">
    <w:nsid w:val="4BE56629"/>
    <w:multiLevelType w:val="hybridMultilevel"/>
    <w:tmpl w:val="E19489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E567182"/>
    <w:multiLevelType w:val="multilevel"/>
    <w:tmpl w:val="60B0CE16"/>
    <w:styleLink w:val="CurrentList6"/>
    <w:lvl w:ilvl="0">
      <w:start w:val="1"/>
      <w:numFmt w:val="decimal"/>
      <w:lvlText w:val="(%1)"/>
      <w:lvlJc w:val="left"/>
      <w:pPr>
        <w:ind w:left="1134" w:hanging="567"/>
      </w:pPr>
      <w:rPr>
        <w:rFonts w:asciiTheme="minorHAnsi" w:hAnsiTheme="minorHAnsi" w:hint="default"/>
        <w:b w:val="0"/>
        <w:i w:val="0"/>
        <w:sz w:val="22"/>
      </w:rPr>
    </w:lvl>
    <w:lvl w:ilvl="1">
      <w:start w:val="1"/>
      <w:numFmt w:val="lowerLetter"/>
      <w:lvlText w:val="%2."/>
      <w:lvlJc w:val="left"/>
      <w:pPr>
        <w:tabs>
          <w:tab w:val="num" w:pos="567"/>
        </w:tabs>
        <w:ind w:left="2007" w:hanging="360"/>
      </w:pPr>
      <w:rPr>
        <w:rFonts w:hint="default"/>
      </w:rPr>
    </w:lvl>
    <w:lvl w:ilvl="2">
      <w:start w:val="1"/>
      <w:numFmt w:val="lowerRoman"/>
      <w:lvlText w:val="%3."/>
      <w:lvlJc w:val="right"/>
      <w:pPr>
        <w:tabs>
          <w:tab w:val="num" w:pos="567"/>
        </w:tabs>
        <w:ind w:left="2727" w:hanging="180"/>
      </w:pPr>
      <w:rPr>
        <w:rFonts w:hint="default"/>
      </w:rPr>
    </w:lvl>
    <w:lvl w:ilvl="3">
      <w:start w:val="1"/>
      <w:numFmt w:val="decimal"/>
      <w:lvlText w:val="%4."/>
      <w:lvlJc w:val="left"/>
      <w:pPr>
        <w:tabs>
          <w:tab w:val="num" w:pos="567"/>
        </w:tabs>
        <w:ind w:left="3447" w:hanging="360"/>
      </w:pPr>
      <w:rPr>
        <w:rFonts w:hint="default"/>
      </w:rPr>
    </w:lvl>
    <w:lvl w:ilvl="4">
      <w:start w:val="1"/>
      <w:numFmt w:val="lowerLetter"/>
      <w:lvlText w:val="%5."/>
      <w:lvlJc w:val="left"/>
      <w:pPr>
        <w:tabs>
          <w:tab w:val="num" w:pos="567"/>
        </w:tabs>
        <w:ind w:left="4167" w:hanging="360"/>
      </w:pPr>
      <w:rPr>
        <w:rFonts w:hint="default"/>
      </w:rPr>
    </w:lvl>
    <w:lvl w:ilvl="5">
      <w:start w:val="1"/>
      <w:numFmt w:val="lowerRoman"/>
      <w:lvlText w:val="%6."/>
      <w:lvlJc w:val="right"/>
      <w:pPr>
        <w:tabs>
          <w:tab w:val="num" w:pos="567"/>
        </w:tabs>
        <w:ind w:left="4887" w:hanging="180"/>
      </w:pPr>
      <w:rPr>
        <w:rFonts w:hint="default"/>
      </w:rPr>
    </w:lvl>
    <w:lvl w:ilvl="6">
      <w:start w:val="1"/>
      <w:numFmt w:val="decimal"/>
      <w:lvlText w:val="%7."/>
      <w:lvlJc w:val="left"/>
      <w:pPr>
        <w:tabs>
          <w:tab w:val="num" w:pos="567"/>
        </w:tabs>
        <w:ind w:left="5607" w:hanging="360"/>
      </w:pPr>
      <w:rPr>
        <w:rFonts w:hint="default"/>
      </w:rPr>
    </w:lvl>
    <w:lvl w:ilvl="7">
      <w:start w:val="1"/>
      <w:numFmt w:val="lowerLetter"/>
      <w:lvlText w:val="%8."/>
      <w:lvlJc w:val="left"/>
      <w:pPr>
        <w:tabs>
          <w:tab w:val="num" w:pos="567"/>
        </w:tabs>
        <w:ind w:left="6327" w:hanging="360"/>
      </w:pPr>
      <w:rPr>
        <w:rFonts w:hint="default"/>
      </w:rPr>
    </w:lvl>
    <w:lvl w:ilvl="8">
      <w:start w:val="1"/>
      <w:numFmt w:val="lowerRoman"/>
      <w:lvlText w:val="%9."/>
      <w:lvlJc w:val="right"/>
      <w:pPr>
        <w:tabs>
          <w:tab w:val="num" w:pos="567"/>
        </w:tabs>
        <w:ind w:left="7047" w:hanging="180"/>
      </w:pPr>
      <w:rPr>
        <w:rFonts w:hint="default"/>
      </w:rPr>
    </w:lvl>
  </w:abstractNum>
  <w:abstractNum w:abstractNumId="25" w15:restartNumberingAfterBreak="0">
    <w:nsid w:val="518F0EC2"/>
    <w:multiLevelType w:val="multilevel"/>
    <w:tmpl w:val="A302085C"/>
    <w:styleLink w:val="CurrentList5"/>
    <w:lvl w:ilvl="0">
      <w:start w:val="1"/>
      <w:numFmt w:val="decimal"/>
      <w:lvlText w:val="[%1]"/>
      <w:lvlJc w:val="left"/>
      <w:pPr>
        <w:tabs>
          <w:tab w:val="num" w:pos="0"/>
        </w:tabs>
        <w:ind w:left="567" w:hanging="567"/>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6" w15:restartNumberingAfterBreak="0">
    <w:nsid w:val="56583145"/>
    <w:multiLevelType w:val="multilevel"/>
    <w:tmpl w:val="08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7" w15:restartNumberingAfterBreak="0">
    <w:nsid w:val="62133009"/>
    <w:multiLevelType w:val="hybridMultilevel"/>
    <w:tmpl w:val="693A6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D4B3012"/>
    <w:multiLevelType w:val="multilevel"/>
    <w:tmpl w:val="D96CAD46"/>
    <w:lvl w:ilvl="0">
      <w:start w:val="1"/>
      <w:numFmt w:val="lowerLetter"/>
      <w:pStyle w:val="InsetList"/>
      <w:lvlText w:val="%1)"/>
      <w:lvlJc w:val="left"/>
      <w:pPr>
        <w:tabs>
          <w:tab w:val="num" w:pos="0"/>
        </w:tabs>
        <w:ind w:left="680" w:hanging="396"/>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708863F7"/>
    <w:multiLevelType w:val="multilevel"/>
    <w:tmpl w:val="912A92C2"/>
    <w:lvl w:ilvl="0">
      <w:start w:val="1"/>
      <w:numFmt w:val="bullet"/>
      <w:pStyle w:val="Bullet3"/>
      <w:lvlText w:val="o"/>
      <w:lvlJc w:val="left"/>
      <w:pPr>
        <w:tabs>
          <w:tab w:val="num" w:pos="0"/>
        </w:tabs>
        <w:ind w:left="1211"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73EA3965"/>
    <w:multiLevelType w:val="multilevel"/>
    <w:tmpl w:val="0B2E56FA"/>
    <w:lvl w:ilvl="0">
      <w:start w:val="1"/>
      <w:numFmt w:val="bullet"/>
      <w:suff w:val="space"/>
      <w:lvlText w:val=""/>
      <w:lvlJc w:val="left"/>
      <w:pPr>
        <w:tabs>
          <w:tab w:val="num" w:pos="0"/>
        </w:tabs>
        <w:ind w:left="873" w:hanging="360"/>
      </w:pPr>
      <w:rPr>
        <w:rFonts w:ascii="Symbol" w:hAnsi="Symbol" w:cs="Symbol" w:hint="default"/>
      </w:rPr>
    </w:lvl>
    <w:lvl w:ilvl="1">
      <w:start w:val="1"/>
      <w:numFmt w:val="bullet"/>
      <w:suff w:val="space"/>
      <w:lvlText w:val="◦"/>
      <w:lvlJc w:val="left"/>
      <w:pPr>
        <w:tabs>
          <w:tab w:val="num" w:pos="0"/>
        </w:tabs>
        <w:ind w:left="1233" w:hanging="360"/>
      </w:pPr>
      <w:rPr>
        <w:rFonts w:ascii="OpenSymbol" w:hAnsi="OpenSymbol" w:cs="OpenSymbol" w:hint="default"/>
      </w:rPr>
    </w:lvl>
    <w:lvl w:ilvl="2">
      <w:start w:val="1"/>
      <w:numFmt w:val="bullet"/>
      <w:suff w:val="space"/>
      <w:lvlText w:val="▪"/>
      <w:lvlJc w:val="left"/>
      <w:pPr>
        <w:tabs>
          <w:tab w:val="num" w:pos="0"/>
        </w:tabs>
        <w:ind w:left="1593" w:hanging="360"/>
      </w:pPr>
      <w:rPr>
        <w:rFonts w:ascii="OpenSymbol" w:hAnsi="OpenSymbol" w:cs="OpenSymbol" w:hint="default"/>
      </w:rPr>
    </w:lvl>
    <w:lvl w:ilvl="3">
      <w:start w:val="1"/>
      <w:numFmt w:val="bullet"/>
      <w:suff w:val="space"/>
      <w:lvlText w:val=""/>
      <w:lvlJc w:val="left"/>
      <w:pPr>
        <w:tabs>
          <w:tab w:val="num" w:pos="0"/>
        </w:tabs>
        <w:ind w:left="1953" w:hanging="360"/>
      </w:pPr>
      <w:rPr>
        <w:rFonts w:ascii="Symbol" w:hAnsi="Symbol" w:cs="Symbol" w:hint="default"/>
      </w:rPr>
    </w:lvl>
    <w:lvl w:ilvl="4">
      <w:start w:val="1"/>
      <w:numFmt w:val="bullet"/>
      <w:suff w:val="space"/>
      <w:lvlText w:val="◦"/>
      <w:lvlJc w:val="left"/>
      <w:pPr>
        <w:tabs>
          <w:tab w:val="num" w:pos="0"/>
        </w:tabs>
        <w:ind w:left="2313" w:hanging="360"/>
      </w:pPr>
      <w:rPr>
        <w:rFonts w:ascii="OpenSymbol" w:hAnsi="OpenSymbol" w:cs="OpenSymbol" w:hint="default"/>
      </w:rPr>
    </w:lvl>
    <w:lvl w:ilvl="5">
      <w:start w:val="1"/>
      <w:numFmt w:val="bullet"/>
      <w:suff w:val="space"/>
      <w:lvlText w:val="▪"/>
      <w:lvlJc w:val="left"/>
      <w:pPr>
        <w:tabs>
          <w:tab w:val="num" w:pos="0"/>
        </w:tabs>
        <w:ind w:left="2673" w:hanging="360"/>
      </w:pPr>
      <w:rPr>
        <w:rFonts w:ascii="OpenSymbol" w:hAnsi="OpenSymbol" w:cs="OpenSymbol" w:hint="default"/>
      </w:rPr>
    </w:lvl>
    <w:lvl w:ilvl="6">
      <w:start w:val="1"/>
      <w:numFmt w:val="bullet"/>
      <w:suff w:val="space"/>
      <w:lvlText w:val=""/>
      <w:lvlJc w:val="left"/>
      <w:pPr>
        <w:tabs>
          <w:tab w:val="num" w:pos="0"/>
        </w:tabs>
        <w:ind w:left="3033" w:hanging="360"/>
      </w:pPr>
      <w:rPr>
        <w:rFonts w:ascii="Symbol" w:hAnsi="Symbol" w:cs="Symbol" w:hint="default"/>
      </w:rPr>
    </w:lvl>
    <w:lvl w:ilvl="7">
      <w:start w:val="1"/>
      <w:numFmt w:val="bullet"/>
      <w:suff w:val="space"/>
      <w:lvlText w:val="◦"/>
      <w:lvlJc w:val="left"/>
      <w:pPr>
        <w:tabs>
          <w:tab w:val="num" w:pos="0"/>
        </w:tabs>
        <w:ind w:left="3393" w:hanging="360"/>
      </w:pPr>
      <w:rPr>
        <w:rFonts w:ascii="OpenSymbol" w:hAnsi="OpenSymbol" w:cs="OpenSymbol" w:hint="default"/>
      </w:rPr>
    </w:lvl>
    <w:lvl w:ilvl="8">
      <w:start w:val="1"/>
      <w:numFmt w:val="bullet"/>
      <w:suff w:val="space"/>
      <w:lvlText w:val="▪"/>
      <w:lvlJc w:val="left"/>
      <w:pPr>
        <w:tabs>
          <w:tab w:val="num" w:pos="0"/>
        </w:tabs>
        <w:ind w:left="3753" w:hanging="360"/>
      </w:pPr>
      <w:rPr>
        <w:rFonts w:ascii="OpenSymbol" w:hAnsi="OpenSymbol" w:cs="OpenSymbol" w:hint="default"/>
      </w:rPr>
    </w:lvl>
  </w:abstractNum>
  <w:abstractNum w:abstractNumId="31" w15:restartNumberingAfterBreak="0">
    <w:nsid w:val="74EA0235"/>
    <w:multiLevelType w:val="multilevel"/>
    <w:tmpl w:val="C4BABE7E"/>
    <w:lvl w:ilvl="0">
      <w:start w:val="1"/>
      <w:numFmt w:val="decimal"/>
      <w:suff w:val="space"/>
      <w:lvlText w:val="%1."/>
      <w:lvlJc w:val="left"/>
      <w:pPr>
        <w:tabs>
          <w:tab w:val="num" w:pos="0"/>
        </w:tabs>
        <w:ind w:left="862" w:hanging="360"/>
      </w:pPr>
    </w:lvl>
    <w:lvl w:ilvl="1">
      <w:start w:val="1"/>
      <w:numFmt w:val="decimal"/>
      <w:suff w:val="space"/>
      <w:lvlText w:val="%2."/>
      <w:lvlJc w:val="left"/>
      <w:pPr>
        <w:tabs>
          <w:tab w:val="num" w:pos="0"/>
        </w:tabs>
        <w:ind w:left="1222" w:hanging="360"/>
      </w:pPr>
    </w:lvl>
    <w:lvl w:ilvl="2">
      <w:start w:val="1"/>
      <w:numFmt w:val="decimal"/>
      <w:suff w:val="space"/>
      <w:lvlText w:val="%3."/>
      <w:lvlJc w:val="left"/>
      <w:pPr>
        <w:tabs>
          <w:tab w:val="num" w:pos="0"/>
        </w:tabs>
        <w:ind w:left="1582" w:hanging="360"/>
      </w:pPr>
    </w:lvl>
    <w:lvl w:ilvl="3">
      <w:start w:val="1"/>
      <w:numFmt w:val="decimal"/>
      <w:suff w:val="space"/>
      <w:lvlText w:val="%4."/>
      <w:lvlJc w:val="left"/>
      <w:pPr>
        <w:tabs>
          <w:tab w:val="num" w:pos="0"/>
        </w:tabs>
        <w:ind w:left="1942" w:hanging="360"/>
      </w:pPr>
    </w:lvl>
    <w:lvl w:ilvl="4">
      <w:start w:val="1"/>
      <w:numFmt w:val="decimal"/>
      <w:suff w:val="space"/>
      <w:lvlText w:val="%5."/>
      <w:lvlJc w:val="left"/>
      <w:pPr>
        <w:tabs>
          <w:tab w:val="num" w:pos="0"/>
        </w:tabs>
        <w:ind w:left="2302" w:hanging="360"/>
      </w:pPr>
    </w:lvl>
    <w:lvl w:ilvl="5">
      <w:start w:val="1"/>
      <w:numFmt w:val="decimal"/>
      <w:suff w:val="space"/>
      <w:lvlText w:val="%6."/>
      <w:lvlJc w:val="left"/>
      <w:pPr>
        <w:tabs>
          <w:tab w:val="num" w:pos="0"/>
        </w:tabs>
        <w:ind w:left="2662" w:hanging="360"/>
      </w:pPr>
    </w:lvl>
    <w:lvl w:ilvl="6">
      <w:start w:val="1"/>
      <w:numFmt w:val="decimal"/>
      <w:suff w:val="space"/>
      <w:lvlText w:val="%7."/>
      <w:lvlJc w:val="left"/>
      <w:pPr>
        <w:tabs>
          <w:tab w:val="num" w:pos="0"/>
        </w:tabs>
        <w:ind w:left="3022" w:hanging="360"/>
      </w:pPr>
    </w:lvl>
    <w:lvl w:ilvl="7">
      <w:start w:val="1"/>
      <w:numFmt w:val="decimal"/>
      <w:suff w:val="space"/>
      <w:lvlText w:val="%8."/>
      <w:lvlJc w:val="left"/>
      <w:pPr>
        <w:tabs>
          <w:tab w:val="num" w:pos="0"/>
        </w:tabs>
        <w:ind w:left="3382" w:hanging="360"/>
      </w:pPr>
    </w:lvl>
    <w:lvl w:ilvl="8">
      <w:start w:val="1"/>
      <w:numFmt w:val="decimal"/>
      <w:suff w:val="space"/>
      <w:lvlText w:val="%9."/>
      <w:lvlJc w:val="left"/>
      <w:pPr>
        <w:tabs>
          <w:tab w:val="num" w:pos="0"/>
        </w:tabs>
        <w:ind w:left="3742" w:hanging="360"/>
      </w:pPr>
    </w:lvl>
  </w:abstractNum>
  <w:abstractNum w:abstractNumId="32" w15:restartNumberingAfterBreak="0">
    <w:nsid w:val="75CF5FD8"/>
    <w:multiLevelType w:val="multilevel"/>
    <w:tmpl w:val="7764B424"/>
    <w:lvl w:ilvl="0">
      <w:start w:val="1"/>
      <w:numFmt w:val="decimal"/>
      <w:pStyle w:val="Figure"/>
      <w:lvlText w:val="APPENDIX %1"/>
      <w:lvlJc w:val="left"/>
      <w:pPr>
        <w:tabs>
          <w:tab w:val="num" w:pos="0"/>
        </w:tabs>
        <w:ind w:left="1701" w:hanging="1701"/>
      </w:pPr>
      <w:rPr>
        <w:rFonts w:ascii="Calibri (Body)" w:hAnsi="Calibri (Body)"/>
        <w:b/>
        <w:bCs w:val="0"/>
        <w:i w:val="0"/>
        <w:iCs w:val="0"/>
        <w:caps/>
        <w:strike w:val="0"/>
        <w:dstrike w:val="0"/>
        <w:vanish w:val="0"/>
        <w:color w:val="00558C"/>
        <w:spacing w:val="0"/>
        <w:kern w:val="0"/>
        <w:position w:val="0"/>
        <w:sz w:val="28"/>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1">
      <w:start w:val="1"/>
      <w:numFmt w:val="decimal"/>
      <w:pStyle w:val="AppendixHead1"/>
      <w:lvlText w:val="%2."/>
      <w:lvlJc w:val="left"/>
      <w:pPr>
        <w:tabs>
          <w:tab w:val="num" w:pos="0"/>
        </w:tabs>
        <w:ind w:left="907" w:hanging="907"/>
      </w:pPr>
    </w:lvl>
    <w:lvl w:ilvl="2">
      <w:start w:val="1"/>
      <w:numFmt w:val="decimal"/>
      <w:lvlText w:val="%2.%3."/>
      <w:lvlJc w:val="left"/>
      <w:pPr>
        <w:tabs>
          <w:tab w:val="num" w:pos="0"/>
        </w:tabs>
        <w:ind w:left="1247" w:hanging="1247"/>
      </w:pPr>
    </w:lvl>
    <w:lvl w:ilvl="3">
      <w:start w:val="1"/>
      <w:numFmt w:val="decimal"/>
      <w:pStyle w:val="AppendixHead3"/>
      <w:lvlText w:val="%2.%3.%4."/>
      <w:lvlJc w:val="left"/>
      <w:pPr>
        <w:tabs>
          <w:tab w:val="num" w:pos="0"/>
        </w:tabs>
        <w:ind w:left="1588" w:hanging="1588"/>
      </w:pPr>
    </w:lvl>
    <w:lvl w:ilvl="4">
      <w:start w:val="1"/>
      <w:numFmt w:val="decimal"/>
      <w:lvlText w:val="%2.%3.%4.%5."/>
      <w:lvlJc w:val="left"/>
      <w:pPr>
        <w:tabs>
          <w:tab w:val="num" w:pos="0"/>
        </w:tabs>
        <w:ind w:left="1758" w:hanging="1758"/>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3" w15:restartNumberingAfterBreak="0">
    <w:nsid w:val="77FE17E2"/>
    <w:multiLevelType w:val="multilevel"/>
    <w:tmpl w:val="E52E921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4" w15:restartNumberingAfterBreak="0">
    <w:nsid w:val="79021660"/>
    <w:multiLevelType w:val="multilevel"/>
    <w:tmpl w:val="15B40B40"/>
    <w:lvl w:ilvl="0">
      <w:start w:val="1"/>
      <w:numFmt w:val="decimal"/>
      <w:pStyle w:val="AnnexFigureCaption"/>
      <w:lvlText w:val="Figure %1"/>
      <w:lvlJc w:val="left"/>
      <w:pPr>
        <w:tabs>
          <w:tab w:val="num" w:pos="0"/>
        </w:tabs>
        <w:ind w:left="992" w:hanging="992"/>
      </w:pPr>
      <w:rPr>
        <w:rFonts w:asciiTheme="minorHAnsi" w:hAnsiTheme="minorHAnsi"/>
        <w:b w:val="0"/>
        <w:i/>
        <w:sz w:val="22"/>
        <w:u w:val="no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5" w15:restartNumberingAfterBreak="0">
    <w:nsid w:val="7932397B"/>
    <w:multiLevelType w:val="multilevel"/>
    <w:tmpl w:val="0809001F"/>
    <w:lvl w:ilvl="0">
      <w:start w:val="1"/>
      <w:numFmt w:val="decimal"/>
      <w:lvlText w:val="%1."/>
      <w:lvlJc w:val="left"/>
      <w:pPr>
        <w:ind w:left="720" w:hanging="360"/>
      </w:pPr>
      <w:rPr>
        <w:rFonts w:hint="default"/>
        <w:b w:val="0"/>
        <w:i w:val="0"/>
        <w:sz w:val="22"/>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6" w15:restartNumberingAfterBreak="0">
    <w:nsid w:val="7C3C4B98"/>
    <w:multiLevelType w:val="multilevel"/>
    <w:tmpl w:val="825A28A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7C826811"/>
    <w:multiLevelType w:val="multilevel"/>
    <w:tmpl w:val="64CC6ABA"/>
    <w:lvl w:ilvl="0">
      <w:start w:val="1"/>
      <w:numFmt w:val="decimal"/>
      <w:pStyle w:val="Heading1"/>
      <w:lvlText w:val="%1."/>
      <w:lvlJc w:val="left"/>
      <w:pPr>
        <w:ind w:left="709" w:hanging="709"/>
      </w:pPr>
      <w:rPr>
        <w:rFonts w:asciiTheme="minorHAnsi" w:hAnsiTheme="minorHAnsi" w:hint="default"/>
        <w:b/>
        <w:i w:val="0"/>
        <w:color w:val="00558C"/>
        <w:sz w:val="28"/>
      </w:rPr>
    </w:lvl>
    <w:lvl w:ilvl="1">
      <w:start w:val="1"/>
      <w:numFmt w:val="decimal"/>
      <w:pStyle w:val="Heading2"/>
      <w:lvlText w:val="%1.%2."/>
      <w:lvlJc w:val="left"/>
      <w:pPr>
        <w:ind w:left="851" w:hanging="851"/>
      </w:pPr>
      <w:rPr>
        <w:rFonts w:hint="default"/>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tabs>
          <w:tab w:val="num" w:pos="0"/>
        </w:tabs>
        <w:ind w:left="1008" w:hanging="1008"/>
      </w:pPr>
      <w:rPr>
        <w:rFonts w:ascii="Calibri" w:hAnsi="Calibri" w:hint="default"/>
        <w:color w:val="00558C"/>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8" w15:restartNumberingAfterBreak="0">
    <w:nsid w:val="7C884398"/>
    <w:multiLevelType w:val="multilevel"/>
    <w:tmpl w:val="2C7E2A4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7DD77AA2"/>
    <w:multiLevelType w:val="multilevel"/>
    <w:tmpl w:val="C888B212"/>
    <w:lvl w:ilvl="0">
      <w:start w:val="1"/>
      <w:numFmt w:val="decimal"/>
      <w:pStyle w:val="ListBullet31"/>
      <w:lvlText w:val="%1"/>
      <w:lvlJc w:val="left"/>
      <w:pPr>
        <w:tabs>
          <w:tab w:val="num" w:pos="0"/>
        </w:tabs>
        <w:ind w:left="567" w:hanging="567"/>
      </w:pPr>
      <w:rPr>
        <w:rFonts w:asciiTheme="minorHAnsi" w:hAnsiTheme="minorHAnsi"/>
        <w:b w:val="0"/>
        <w:i w:val="0"/>
        <w:sz w:val="22"/>
      </w:rPr>
    </w:lvl>
    <w:lvl w:ilvl="1">
      <w:start w:val="1"/>
      <w:numFmt w:val="lowerLetter"/>
      <w:lvlText w:val="%2"/>
      <w:lvlJc w:val="left"/>
      <w:pPr>
        <w:tabs>
          <w:tab w:val="num" w:pos="0"/>
        </w:tabs>
        <w:ind w:left="1134" w:hanging="567"/>
      </w:pPr>
      <w:rPr>
        <w:rFonts w:asciiTheme="minorHAnsi" w:hAnsiTheme="minorHAnsi"/>
        <w:b w:val="0"/>
        <w:i w:val="0"/>
        <w:sz w:val="22"/>
      </w:rPr>
    </w:lvl>
    <w:lvl w:ilvl="2">
      <w:start w:val="1"/>
      <w:numFmt w:val="lowerRoman"/>
      <w:lvlText w:val="%3"/>
      <w:lvlJc w:val="left"/>
      <w:pPr>
        <w:tabs>
          <w:tab w:val="num" w:pos="0"/>
        </w:tabs>
        <w:ind w:left="567" w:firstLine="567"/>
      </w:pPr>
      <w:rPr>
        <w:rFonts w:asciiTheme="minorHAnsi" w:hAnsiTheme="minorHAnsi"/>
        <w:b w:val="0"/>
        <w:i w:val="0"/>
        <w:sz w:val="20"/>
      </w:r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0" w15:restartNumberingAfterBreak="0">
    <w:nsid w:val="7F694225"/>
    <w:multiLevelType w:val="multilevel"/>
    <w:tmpl w:val="BBFC4550"/>
    <w:styleLink w:val="CurrentList3"/>
    <w:lvl w:ilvl="0">
      <w:start w:val="1"/>
      <w:numFmt w:val="decimal"/>
      <w:lvlText w:val="[%1]"/>
      <w:lvlJc w:val="left"/>
      <w:pPr>
        <w:tabs>
          <w:tab w:val="num" w:pos="0"/>
        </w:tabs>
        <w:ind w:left="567" w:hanging="567"/>
      </w:pPr>
      <w:rPr>
        <w:rFonts w:asciiTheme="minorHAnsi" w:hAnsiTheme="minorHAnsi"/>
        <w:b w:val="0"/>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159229647">
    <w:abstractNumId w:val="37"/>
  </w:num>
  <w:num w:numId="2" w16cid:durableId="1537085668">
    <w:abstractNumId w:val="1"/>
  </w:num>
  <w:num w:numId="3" w16cid:durableId="1780955252">
    <w:abstractNumId w:val="6"/>
  </w:num>
  <w:num w:numId="4" w16cid:durableId="1496215502">
    <w:abstractNumId w:val="26"/>
  </w:num>
  <w:num w:numId="5" w16cid:durableId="1445613554">
    <w:abstractNumId w:val="28"/>
  </w:num>
  <w:num w:numId="6" w16cid:durableId="1641808966">
    <w:abstractNumId w:val="2"/>
  </w:num>
  <w:num w:numId="7" w16cid:durableId="431512316">
    <w:abstractNumId w:val="32"/>
  </w:num>
  <w:num w:numId="8" w16cid:durableId="395009050">
    <w:abstractNumId w:val="35"/>
  </w:num>
  <w:num w:numId="9" w16cid:durableId="526338116">
    <w:abstractNumId w:val="3"/>
  </w:num>
  <w:num w:numId="10" w16cid:durableId="349338642">
    <w:abstractNumId w:val="12"/>
  </w:num>
  <w:num w:numId="11" w16cid:durableId="556401528">
    <w:abstractNumId w:val="18"/>
  </w:num>
  <w:num w:numId="12" w16cid:durableId="1050496452">
    <w:abstractNumId w:val="17"/>
  </w:num>
  <w:num w:numId="13" w16cid:durableId="435487733">
    <w:abstractNumId w:val="29"/>
  </w:num>
  <w:num w:numId="14" w16cid:durableId="2039117033">
    <w:abstractNumId w:val="39"/>
  </w:num>
  <w:num w:numId="15" w16cid:durableId="1385955587">
    <w:abstractNumId w:val="20"/>
  </w:num>
  <w:num w:numId="16" w16cid:durableId="719018605">
    <w:abstractNumId w:val="13"/>
  </w:num>
  <w:num w:numId="17" w16cid:durableId="539392209">
    <w:abstractNumId w:val="34"/>
  </w:num>
  <w:num w:numId="18" w16cid:durableId="742335051">
    <w:abstractNumId w:val="8"/>
  </w:num>
  <w:num w:numId="19" w16cid:durableId="183831634">
    <w:abstractNumId w:val="36"/>
  </w:num>
  <w:num w:numId="20" w16cid:durableId="2035300979">
    <w:abstractNumId w:val="33"/>
  </w:num>
  <w:num w:numId="21" w16cid:durableId="175929017">
    <w:abstractNumId w:val="9"/>
  </w:num>
  <w:num w:numId="22" w16cid:durableId="126241907">
    <w:abstractNumId w:val="19"/>
  </w:num>
  <w:num w:numId="23" w16cid:durableId="1326283788">
    <w:abstractNumId w:val="5"/>
  </w:num>
  <w:num w:numId="24" w16cid:durableId="1270744310">
    <w:abstractNumId w:val="11"/>
  </w:num>
  <w:num w:numId="25" w16cid:durableId="172426938">
    <w:abstractNumId w:val="31"/>
  </w:num>
  <w:num w:numId="26" w16cid:durableId="601497930">
    <w:abstractNumId w:val="30"/>
  </w:num>
  <w:num w:numId="27" w16cid:durableId="700403561">
    <w:abstractNumId w:val="4"/>
  </w:num>
  <w:num w:numId="28" w16cid:durableId="1790662097">
    <w:abstractNumId w:val="7"/>
  </w:num>
  <w:num w:numId="29" w16cid:durableId="917666771">
    <w:abstractNumId w:val="10"/>
  </w:num>
  <w:num w:numId="30" w16cid:durableId="2095272940">
    <w:abstractNumId w:val="16"/>
  </w:num>
  <w:num w:numId="31" w16cid:durableId="2012442700">
    <w:abstractNumId w:val="0"/>
  </w:num>
  <w:num w:numId="32" w16cid:durableId="1025211315">
    <w:abstractNumId w:val="23"/>
  </w:num>
  <w:num w:numId="33" w16cid:durableId="1909614417">
    <w:abstractNumId w:val="38"/>
  </w:num>
  <w:num w:numId="34" w16cid:durableId="1213423050">
    <w:abstractNumId w:val="27"/>
  </w:num>
  <w:num w:numId="35" w16cid:durableId="264075245">
    <w:abstractNumId w:val="22"/>
  </w:num>
  <w:num w:numId="36" w16cid:durableId="1652439907">
    <w:abstractNumId w:val="21"/>
  </w:num>
  <w:num w:numId="37" w16cid:durableId="1289387873">
    <w:abstractNumId w:val="40"/>
  </w:num>
  <w:num w:numId="38" w16cid:durableId="89618741">
    <w:abstractNumId w:val="15"/>
  </w:num>
  <w:num w:numId="39" w16cid:durableId="1485976738">
    <w:abstractNumId w:val="25"/>
  </w:num>
  <w:num w:numId="40" w16cid:durableId="1673988708">
    <w:abstractNumId w:val="24"/>
  </w:num>
  <w:num w:numId="41" w16cid:durableId="1019043602">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ime Alvarez">
    <w15:presenceInfo w15:providerId="AD" w15:userId="S::jaime.alvarez@iala-aism.org::9cdd6dbb-d388-42c1-9836-93fbbc7060f7"/>
  </w15:person>
  <w15:person w15:author="Michael Kirkedal Thomsen">
    <w15:presenceInfo w15:providerId="AD" w15:userId="S::michakt@uio.no::d0a8833c-3d7a-4445-89e7-8f0e066eb4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trackRevisions/>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5A6"/>
    <w:rsid w:val="0001296A"/>
    <w:rsid w:val="00042F49"/>
    <w:rsid w:val="00062DF2"/>
    <w:rsid w:val="00072A10"/>
    <w:rsid w:val="000869FF"/>
    <w:rsid w:val="000973E5"/>
    <w:rsid w:val="000A14A8"/>
    <w:rsid w:val="000A219D"/>
    <w:rsid w:val="000B0C3F"/>
    <w:rsid w:val="000B2659"/>
    <w:rsid w:val="000E06C9"/>
    <w:rsid w:val="000E27E7"/>
    <w:rsid w:val="000F72A1"/>
    <w:rsid w:val="0011097A"/>
    <w:rsid w:val="00112573"/>
    <w:rsid w:val="00130AD4"/>
    <w:rsid w:val="0013473F"/>
    <w:rsid w:val="001355DF"/>
    <w:rsid w:val="00136E47"/>
    <w:rsid w:val="00136EAE"/>
    <w:rsid w:val="001422AA"/>
    <w:rsid w:val="00143E4A"/>
    <w:rsid w:val="0015069E"/>
    <w:rsid w:val="00181072"/>
    <w:rsid w:val="00194A71"/>
    <w:rsid w:val="00196F38"/>
    <w:rsid w:val="001A5740"/>
    <w:rsid w:val="001B1B35"/>
    <w:rsid w:val="001F1C9B"/>
    <w:rsid w:val="00203407"/>
    <w:rsid w:val="00203531"/>
    <w:rsid w:val="00204934"/>
    <w:rsid w:val="00235F96"/>
    <w:rsid w:val="00246B1B"/>
    <w:rsid w:val="00256705"/>
    <w:rsid w:val="0028250F"/>
    <w:rsid w:val="00295441"/>
    <w:rsid w:val="00296CDB"/>
    <w:rsid w:val="002A5C9E"/>
    <w:rsid w:val="002B61FD"/>
    <w:rsid w:val="002C0E36"/>
    <w:rsid w:val="002C410B"/>
    <w:rsid w:val="00343BF0"/>
    <w:rsid w:val="003445FE"/>
    <w:rsid w:val="00363ED7"/>
    <w:rsid w:val="0037595E"/>
    <w:rsid w:val="00383375"/>
    <w:rsid w:val="003B37CB"/>
    <w:rsid w:val="003C0479"/>
    <w:rsid w:val="003E4F63"/>
    <w:rsid w:val="003F1DE5"/>
    <w:rsid w:val="003F4D73"/>
    <w:rsid w:val="003F65EF"/>
    <w:rsid w:val="004068A2"/>
    <w:rsid w:val="00415417"/>
    <w:rsid w:val="004270FF"/>
    <w:rsid w:val="00436DC9"/>
    <w:rsid w:val="00443DD9"/>
    <w:rsid w:val="00460E23"/>
    <w:rsid w:val="004662C1"/>
    <w:rsid w:val="0047599C"/>
    <w:rsid w:val="00483D7B"/>
    <w:rsid w:val="00495294"/>
    <w:rsid w:val="004A529F"/>
    <w:rsid w:val="004B6549"/>
    <w:rsid w:val="004C4DE3"/>
    <w:rsid w:val="004D5C6C"/>
    <w:rsid w:val="004D74DE"/>
    <w:rsid w:val="004E1DB2"/>
    <w:rsid w:val="00502A50"/>
    <w:rsid w:val="00504385"/>
    <w:rsid w:val="005106A4"/>
    <w:rsid w:val="005175C8"/>
    <w:rsid w:val="0051789A"/>
    <w:rsid w:val="00522A47"/>
    <w:rsid w:val="00535595"/>
    <w:rsid w:val="00540308"/>
    <w:rsid w:val="00544565"/>
    <w:rsid w:val="00546ACA"/>
    <w:rsid w:val="00567F5E"/>
    <w:rsid w:val="005720AB"/>
    <w:rsid w:val="00572E68"/>
    <w:rsid w:val="005818C0"/>
    <w:rsid w:val="005961F0"/>
    <w:rsid w:val="005A6DDD"/>
    <w:rsid w:val="005B338E"/>
    <w:rsid w:val="005B4F2A"/>
    <w:rsid w:val="005C3E52"/>
    <w:rsid w:val="00613E2C"/>
    <w:rsid w:val="00620F48"/>
    <w:rsid w:val="00627F47"/>
    <w:rsid w:val="00653CDE"/>
    <w:rsid w:val="006638EF"/>
    <w:rsid w:val="006656D4"/>
    <w:rsid w:val="00670F3B"/>
    <w:rsid w:val="00675470"/>
    <w:rsid w:val="00683FA0"/>
    <w:rsid w:val="006941C6"/>
    <w:rsid w:val="00694E21"/>
    <w:rsid w:val="0069717E"/>
    <w:rsid w:val="006A69D7"/>
    <w:rsid w:val="006A710C"/>
    <w:rsid w:val="006B724F"/>
    <w:rsid w:val="006D166C"/>
    <w:rsid w:val="006D4732"/>
    <w:rsid w:val="006D6D5F"/>
    <w:rsid w:val="006E454C"/>
    <w:rsid w:val="00713A7F"/>
    <w:rsid w:val="0074172F"/>
    <w:rsid w:val="00750288"/>
    <w:rsid w:val="00750EBC"/>
    <w:rsid w:val="007736B4"/>
    <w:rsid w:val="0077404F"/>
    <w:rsid w:val="00783C36"/>
    <w:rsid w:val="007A3014"/>
    <w:rsid w:val="007C2D2E"/>
    <w:rsid w:val="007C4280"/>
    <w:rsid w:val="007D3823"/>
    <w:rsid w:val="007D7425"/>
    <w:rsid w:val="007E48D7"/>
    <w:rsid w:val="007F2698"/>
    <w:rsid w:val="0080272A"/>
    <w:rsid w:val="00812A1A"/>
    <w:rsid w:val="00812F72"/>
    <w:rsid w:val="008163AB"/>
    <w:rsid w:val="008220F8"/>
    <w:rsid w:val="00823973"/>
    <w:rsid w:val="00842B83"/>
    <w:rsid w:val="00853FDA"/>
    <w:rsid w:val="0087171E"/>
    <w:rsid w:val="00883F20"/>
    <w:rsid w:val="00897D47"/>
    <w:rsid w:val="00897DC2"/>
    <w:rsid w:val="008A3B15"/>
    <w:rsid w:val="008B0402"/>
    <w:rsid w:val="008B0E11"/>
    <w:rsid w:val="008B2EC8"/>
    <w:rsid w:val="008B3AD2"/>
    <w:rsid w:val="008B60C4"/>
    <w:rsid w:val="008C1C1D"/>
    <w:rsid w:val="008C3F7C"/>
    <w:rsid w:val="008D53D2"/>
    <w:rsid w:val="008E23C7"/>
    <w:rsid w:val="008E3BE3"/>
    <w:rsid w:val="008E52C1"/>
    <w:rsid w:val="008E7B97"/>
    <w:rsid w:val="008F31D8"/>
    <w:rsid w:val="0090534F"/>
    <w:rsid w:val="00907FD8"/>
    <w:rsid w:val="00913032"/>
    <w:rsid w:val="00913D28"/>
    <w:rsid w:val="009263B8"/>
    <w:rsid w:val="00934ACC"/>
    <w:rsid w:val="00940E54"/>
    <w:rsid w:val="00944989"/>
    <w:rsid w:val="00970D95"/>
    <w:rsid w:val="00972275"/>
    <w:rsid w:val="009810DB"/>
    <w:rsid w:val="00984A7E"/>
    <w:rsid w:val="00985094"/>
    <w:rsid w:val="0099050F"/>
    <w:rsid w:val="00997146"/>
    <w:rsid w:val="009A302A"/>
    <w:rsid w:val="009D500A"/>
    <w:rsid w:val="009E2165"/>
    <w:rsid w:val="009F0347"/>
    <w:rsid w:val="009F0ED5"/>
    <w:rsid w:val="009F1CA6"/>
    <w:rsid w:val="009F7E87"/>
    <w:rsid w:val="00A544E8"/>
    <w:rsid w:val="00A656FE"/>
    <w:rsid w:val="00A755A6"/>
    <w:rsid w:val="00AB3A62"/>
    <w:rsid w:val="00AB4CCA"/>
    <w:rsid w:val="00AB68B9"/>
    <w:rsid w:val="00AC6F2C"/>
    <w:rsid w:val="00AD2E7E"/>
    <w:rsid w:val="00AE12E8"/>
    <w:rsid w:val="00AE13A5"/>
    <w:rsid w:val="00AE762A"/>
    <w:rsid w:val="00AF4C6A"/>
    <w:rsid w:val="00AF6EC1"/>
    <w:rsid w:val="00B059CD"/>
    <w:rsid w:val="00B11ABE"/>
    <w:rsid w:val="00B211A6"/>
    <w:rsid w:val="00B35BAE"/>
    <w:rsid w:val="00B4113E"/>
    <w:rsid w:val="00B6638F"/>
    <w:rsid w:val="00B87A01"/>
    <w:rsid w:val="00B92334"/>
    <w:rsid w:val="00BA49E5"/>
    <w:rsid w:val="00BB0D63"/>
    <w:rsid w:val="00BB684F"/>
    <w:rsid w:val="00BC4583"/>
    <w:rsid w:val="00BE0AA5"/>
    <w:rsid w:val="00BE2B92"/>
    <w:rsid w:val="00BE65AC"/>
    <w:rsid w:val="00BE7576"/>
    <w:rsid w:val="00BF0306"/>
    <w:rsid w:val="00BF4DD1"/>
    <w:rsid w:val="00BF7A93"/>
    <w:rsid w:val="00C06B7A"/>
    <w:rsid w:val="00C07A55"/>
    <w:rsid w:val="00C07A93"/>
    <w:rsid w:val="00C12AFE"/>
    <w:rsid w:val="00C140AB"/>
    <w:rsid w:val="00C2572D"/>
    <w:rsid w:val="00C25CE3"/>
    <w:rsid w:val="00C27FB8"/>
    <w:rsid w:val="00C35219"/>
    <w:rsid w:val="00C42234"/>
    <w:rsid w:val="00C42B6B"/>
    <w:rsid w:val="00C4347E"/>
    <w:rsid w:val="00C460DA"/>
    <w:rsid w:val="00C60AFE"/>
    <w:rsid w:val="00C65543"/>
    <w:rsid w:val="00C6745F"/>
    <w:rsid w:val="00C67A01"/>
    <w:rsid w:val="00C71DC5"/>
    <w:rsid w:val="00C85A6B"/>
    <w:rsid w:val="00C85D21"/>
    <w:rsid w:val="00C86F26"/>
    <w:rsid w:val="00C87E3F"/>
    <w:rsid w:val="00C9766C"/>
    <w:rsid w:val="00CA024F"/>
    <w:rsid w:val="00CA2276"/>
    <w:rsid w:val="00CC4D6B"/>
    <w:rsid w:val="00CD4F2E"/>
    <w:rsid w:val="00CD7085"/>
    <w:rsid w:val="00CF7DBB"/>
    <w:rsid w:val="00D040B5"/>
    <w:rsid w:val="00D11C28"/>
    <w:rsid w:val="00D120D6"/>
    <w:rsid w:val="00D153CB"/>
    <w:rsid w:val="00D30A43"/>
    <w:rsid w:val="00D44817"/>
    <w:rsid w:val="00D720B1"/>
    <w:rsid w:val="00D721DC"/>
    <w:rsid w:val="00D812DD"/>
    <w:rsid w:val="00D96A8A"/>
    <w:rsid w:val="00DA20F7"/>
    <w:rsid w:val="00DA43F4"/>
    <w:rsid w:val="00DA54E8"/>
    <w:rsid w:val="00DA6598"/>
    <w:rsid w:val="00DA7D05"/>
    <w:rsid w:val="00DC46E5"/>
    <w:rsid w:val="00DD539F"/>
    <w:rsid w:val="00DF39F7"/>
    <w:rsid w:val="00E157EE"/>
    <w:rsid w:val="00E21C1F"/>
    <w:rsid w:val="00E26A01"/>
    <w:rsid w:val="00E32727"/>
    <w:rsid w:val="00E520E7"/>
    <w:rsid w:val="00E551BF"/>
    <w:rsid w:val="00E76003"/>
    <w:rsid w:val="00E76B41"/>
    <w:rsid w:val="00E773E6"/>
    <w:rsid w:val="00E87A54"/>
    <w:rsid w:val="00E956A6"/>
    <w:rsid w:val="00EA18E6"/>
    <w:rsid w:val="00EA693B"/>
    <w:rsid w:val="00ED6E28"/>
    <w:rsid w:val="00EE1CB9"/>
    <w:rsid w:val="00EF051E"/>
    <w:rsid w:val="00EF0956"/>
    <w:rsid w:val="00EF4949"/>
    <w:rsid w:val="00EF4EB4"/>
    <w:rsid w:val="00F23687"/>
    <w:rsid w:val="00F42862"/>
    <w:rsid w:val="00F42DF9"/>
    <w:rsid w:val="00F83672"/>
    <w:rsid w:val="00F83F5F"/>
    <w:rsid w:val="00F87864"/>
    <w:rsid w:val="00F9167B"/>
    <w:rsid w:val="00F96D92"/>
    <w:rsid w:val="00FA45FB"/>
    <w:rsid w:val="00FB707F"/>
    <w:rsid w:val="00FC01AC"/>
    <w:rsid w:val="00FC5DB4"/>
    <w:rsid w:val="00FC6EEA"/>
    <w:rsid w:val="00FE32F5"/>
    <w:rsid w:val="00FE55E3"/>
    <w:rsid w:val="00FF043B"/>
    <w:rsid w:val="00FF1968"/>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C9BA5"/>
  <w15:docId w15:val="{9EE789EF-3484-4D19-AA7C-67BEC635F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Batang"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3815"/>
    <w:pPr>
      <w:spacing w:line="216" w:lineRule="atLeast"/>
    </w:pPr>
    <w:rPr>
      <w:rFonts w:ascii="Calibri" w:eastAsiaTheme="minorHAnsi" w:hAnsi="Calibri"/>
      <w:sz w:val="18"/>
      <w:lang w:val="en-GB"/>
    </w:rPr>
  </w:style>
  <w:style w:type="paragraph" w:styleId="Heading1">
    <w:name w:val="heading 1"/>
    <w:next w:val="Heading1separationline"/>
    <w:link w:val="Heading1Char"/>
    <w:qFormat/>
    <w:rsid w:val="00586C66"/>
    <w:pPr>
      <w:keepNext/>
      <w:keepLines/>
      <w:numPr>
        <w:numId w:val="1"/>
      </w:numPr>
      <w:spacing w:before="240" w:after="20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620F48"/>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firstLine="0"/>
      <w:outlineLvl w:val="2"/>
    </w:pPr>
    <w:rPr>
      <w:bCs/>
      <w:smallCaps/>
    </w:rPr>
  </w:style>
  <w:style w:type="paragraph" w:styleId="Heading4">
    <w:name w:val="heading 4"/>
    <w:basedOn w:val="Heading3"/>
    <w:next w:val="BodyText"/>
    <w:link w:val="Heading4Char"/>
    <w:qFormat/>
    <w:rsid w:val="000418CA"/>
    <w:pPr>
      <w:numPr>
        <w:ilvl w:val="3"/>
      </w:numPr>
      <w:ind w:right="992" w:firstLine="0"/>
      <w:outlineLvl w:val="3"/>
    </w:pPr>
    <w:rPr>
      <w:bCs w:val="0"/>
      <w:iCs/>
      <w:caps w:val="0"/>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qFormat/>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qFormat/>
    <w:rsid w:val="00380350"/>
    <w:rPr>
      <w:sz w:val="20"/>
      <w:lang w:val="en-GB"/>
    </w:rPr>
  </w:style>
  <w:style w:type="character" w:customStyle="1" w:styleId="FooterChar">
    <w:name w:val="Footer Char"/>
    <w:basedOn w:val="DefaultParagraphFont"/>
    <w:link w:val="Footer"/>
    <w:qFormat/>
    <w:rsid w:val="00CF49CC"/>
    <w:rPr>
      <w:sz w:val="20"/>
      <w:lang w:val="en-GB"/>
    </w:rPr>
  </w:style>
  <w:style w:type="character" w:customStyle="1" w:styleId="BalloonTextChar">
    <w:name w:val="Balloon Text Char"/>
    <w:basedOn w:val="DefaultParagraphFont"/>
    <w:link w:val="BalloonText"/>
    <w:qFormat/>
    <w:rsid w:val="00EB6F3C"/>
    <w:rPr>
      <w:rFonts w:ascii="Tahoma" w:hAnsi="Tahoma" w:cs="Tahoma"/>
      <w:sz w:val="16"/>
      <w:szCs w:val="16"/>
      <w:lang w:val="en-US"/>
    </w:rPr>
  </w:style>
  <w:style w:type="character" w:customStyle="1" w:styleId="Heading1Char">
    <w:name w:val="Heading 1 Char"/>
    <w:basedOn w:val="DefaultParagraphFont"/>
    <w:link w:val="Heading1"/>
    <w:qFormat/>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qFormat/>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qFormat/>
    <w:rsid w:val="000418CA"/>
    <w:rPr>
      <w:rFonts w:asciiTheme="majorHAnsi" w:eastAsiaTheme="majorEastAsia" w:hAnsiTheme="majorHAnsi" w:cstheme="majorBidi"/>
      <w:b/>
      <w:bCs/>
      <w:smallCaps/>
      <w:color w:val="00558C"/>
      <w:sz w:val="24"/>
      <w:szCs w:val="24"/>
      <w:lang w:val="en-GB"/>
    </w:rPr>
  </w:style>
  <w:style w:type="character" w:customStyle="1" w:styleId="Heading4Char">
    <w:name w:val="Heading 4 Char"/>
    <w:basedOn w:val="DefaultParagraphFont"/>
    <w:link w:val="Heading4"/>
    <w:qFormat/>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qFormat/>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qFormat/>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qFormat/>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qFormat/>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qFormat/>
    <w:rsid w:val="00CF49CC"/>
    <w:rPr>
      <w:rFonts w:asciiTheme="majorHAnsi" w:eastAsiaTheme="majorEastAsia" w:hAnsiTheme="majorHAnsi" w:cstheme="majorBidi"/>
      <w:i/>
      <w:iCs/>
      <w:color w:val="404040" w:themeColor="text1" w:themeTint="BF"/>
      <w:sz w:val="20"/>
      <w:szCs w:val="20"/>
      <w:lang w:val="en-GB"/>
    </w:rPr>
  </w:style>
  <w:style w:type="character" w:styleId="Hyperlink">
    <w:name w:val="Hyperlink"/>
    <w:basedOn w:val="DefaultParagraphFont"/>
    <w:uiPriority w:val="99"/>
    <w:unhideWhenUsed/>
    <w:rsid w:val="00201337"/>
    <w:rPr>
      <w:color w:val="00558C" w:themeColor="accent1"/>
      <w:u w:val="single"/>
    </w:rPr>
  </w:style>
  <w:style w:type="character" w:customStyle="1" w:styleId="Bullet2Char">
    <w:name w:val="Bullet 2 Char"/>
    <w:basedOn w:val="DefaultParagraphFont"/>
    <w:link w:val="Bullet2"/>
    <w:qFormat/>
    <w:rsid w:val="000B1A90"/>
    <w:rPr>
      <w:color w:val="000000" w:themeColor="text1"/>
      <w:lang w:val="en-GB"/>
    </w:rPr>
  </w:style>
  <w:style w:type="character" w:customStyle="1" w:styleId="AnnexChar">
    <w:name w:val="Annex Char"/>
    <w:basedOn w:val="DefaultParagraphFont"/>
    <w:link w:val="Annex"/>
    <w:qFormat/>
    <w:rsid w:val="00E5035D"/>
    <w:rPr>
      <w:b/>
      <w:caps/>
      <w:color w:val="00558C"/>
      <w:sz w:val="28"/>
      <w:lang w:val="en-GB"/>
    </w:rPr>
  </w:style>
  <w:style w:type="character" w:customStyle="1" w:styleId="BodyTextChar">
    <w:name w:val="Body Text Char"/>
    <w:basedOn w:val="DefaultParagraphFont"/>
    <w:link w:val="BodyText"/>
    <w:qFormat/>
    <w:rsid w:val="00820C2C"/>
    <w:rPr>
      <w:lang w:val="en-GB"/>
    </w:rPr>
  </w:style>
  <w:style w:type="character" w:styleId="CommentReference">
    <w:name w:val="annotation reference"/>
    <w:basedOn w:val="DefaultParagraphFont"/>
    <w:unhideWhenUsed/>
    <w:qFormat/>
    <w:rsid w:val="00380350"/>
    <w:rPr>
      <w:sz w:val="18"/>
      <w:szCs w:val="18"/>
      <w:lang w:val="en-GB"/>
    </w:rPr>
  </w:style>
  <w:style w:type="character" w:customStyle="1" w:styleId="CommentTextChar">
    <w:name w:val="Comment Text Char"/>
    <w:basedOn w:val="DefaultParagraphFont"/>
    <w:link w:val="CommentText"/>
    <w:qFormat/>
    <w:rsid w:val="00380350"/>
    <w:rPr>
      <w:sz w:val="24"/>
      <w:szCs w:val="24"/>
      <w:lang w:val="en-GB"/>
    </w:rPr>
  </w:style>
  <w:style w:type="character" w:customStyle="1" w:styleId="CommentSubjectChar">
    <w:name w:val="Comment Subject Char"/>
    <w:basedOn w:val="CommentTextChar"/>
    <w:link w:val="CommentSubject"/>
    <w:qFormat/>
    <w:rsid w:val="00B70BD4"/>
    <w:rPr>
      <w:b/>
      <w:bCs/>
      <w:sz w:val="20"/>
      <w:szCs w:val="20"/>
      <w:lang w:val="en-US"/>
    </w:rPr>
  </w:style>
  <w:style w:type="character" w:customStyle="1" w:styleId="BodyTextIndent3Char">
    <w:name w:val="Body Text Indent 3 Char"/>
    <w:basedOn w:val="DefaultParagraphFont"/>
    <w:link w:val="BodyTextIndent3"/>
    <w:semiHidden/>
    <w:qFormat/>
    <w:rsid w:val="00CF49CC"/>
    <w:rPr>
      <w:sz w:val="16"/>
      <w:szCs w:val="16"/>
      <w:lang w:val="en-GB"/>
    </w:rPr>
  </w:style>
  <w:style w:type="character" w:customStyle="1" w:styleId="FootnoteTextChar">
    <w:name w:val="Footnote Text Char"/>
    <w:basedOn w:val="DefaultParagraphFont"/>
    <w:link w:val="FootnoteText"/>
    <w:uiPriority w:val="99"/>
    <w:qFormat/>
    <w:rsid w:val="00332A7B"/>
    <w:rPr>
      <w:sz w:val="18"/>
      <w:szCs w:val="24"/>
      <w:vertAlign w:val="superscript"/>
      <w:lang w:val="en-GB"/>
    </w:rPr>
  </w:style>
  <w:style w:type="character" w:customStyle="1" w:styleId="FootnoteCharacters">
    <w:name w:val="Footnote Characters"/>
    <w:uiPriority w:val="99"/>
    <w:qFormat/>
    <w:rsid w:val="00DD69FB"/>
    <w:rPr>
      <w:rFonts w:asciiTheme="minorHAnsi" w:hAnsiTheme="minorHAnsi"/>
      <w:sz w:val="20"/>
      <w:vertAlign w:val="superscript"/>
    </w:rPr>
  </w:style>
  <w:style w:type="character" w:styleId="FootnoteReference">
    <w:name w:val="footnote reference"/>
    <w:rPr>
      <w:rFonts w:asciiTheme="minorHAnsi" w:hAnsiTheme="minorHAnsi"/>
      <w:sz w:val="20"/>
      <w:vertAlign w:val="superscript"/>
    </w:rPr>
  </w:style>
  <w:style w:type="character" w:styleId="PageNumber">
    <w:name w:val="page number"/>
    <w:qFormat/>
    <w:rsid w:val="006C48F9"/>
    <w:rPr>
      <w:rFonts w:asciiTheme="minorHAnsi" w:hAnsiTheme="minorHAnsi"/>
      <w:sz w:val="15"/>
    </w:rPr>
  </w:style>
  <w:style w:type="character" w:customStyle="1" w:styleId="DocumentMapChar">
    <w:name w:val="Document Map Char"/>
    <w:basedOn w:val="DefaultParagraphFont"/>
    <w:link w:val="DocumentMap"/>
    <w:qFormat/>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character" w:styleId="Emphasis">
    <w:name w:val="Emphasis"/>
    <w:qFormat/>
    <w:rsid w:val="008972C3"/>
    <w:rPr>
      <w:i/>
      <w:iCs/>
    </w:rPr>
  </w:style>
  <w:style w:type="character" w:styleId="HTMLCite">
    <w:name w:val="HTML Cite"/>
    <w:qFormat/>
    <w:rsid w:val="008972C3"/>
    <w:rPr>
      <w:i/>
      <w:iCs/>
    </w:rPr>
  </w:style>
  <w:style w:type="character" w:customStyle="1" w:styleId="TextedesaisieCar">
    <w:name w:val="Texte de saisie Car"/>
    <w:basedOn w:val="DefaultParagraphFont"/>
    <w:link w:val="Textedesaisie"/>
    <w:qFormat/>
    <w:rsid w:val="00EA4F29"/>
    <w:rPr>
      <w:color w:val="000000" w:themeColor="text1"/>
      <w:lang w:val="en-GB"/>
    </w:rPr>
  </w:style>
  <w:style w:type="character" w:styleId="PlaceholderText">
    <w:name w:val="Placeholder Text"/>
    <w:basedOn w:val="DefaultParagraphFont"/>
    <w:uiPriority w:val="99"/>
    <w:semiHidden/>
    <w:qFormat/>
    <w:rsid w:val="00B643DF"/>
    <w:rPr>
      <w:color w:val="808080"/>
    </w:rPr>
  </w:style>
  <w:style w:type="character" w:customStyle="1" w:styleId="TitleChar">
    <w:name w:val="Title Char"/>
    <w:basedOn w:val="DefaultParagraphFont"/>
    <w:link w:val="Title"/>
    <w:qFormat/>
    <w:rsid w:val="00693B1F"/>
    <w:rPr>
      <w:rFonts w:ascii="Arial" w:eastAsia="Times New Roman" w:hAnsi="Arial" w:cs="Arial"/>
      <w:b/>
      <w:bCs/>
      <w:kern w:val="2"/>
      <w:sz w:val="32"/>
      <w:szCs w:val="32"/>
      <w:lang w:val="en-GB" w:eastAsia="en-GB"/>
    </w:rPr>
  </w:style>
  <w:style w:type="character" w:customStyle="1" w:styleId="MRNChar">
    <w:name w:val="MRN Char"/>
    <w:basedOn w:val="DefaultParagraphFont"/>
    <w:link w:val="MRN"/>
    <w:qFormat/>
    <w:rsid w:val="00E86147"/>
    <w:rPr>
      <w:b/>
      <w:color w:val="00558C"/>
      <w:sz w:val="28"/>
      <w:lang w:val="en-GB"/>
    </w:rPr>
  </w:style>
  <w:style w:type="character" w:customStyle="1" w:styleId="RevokesChar">
    <w:name w:val="Revokes Char"/>
    <w:basedOn w:val="DefaultParagraphFont"/>
    <w:link w:val="Revokes"/>
    <w:qFormat/>
    <w:rsid w:val="003F70D2"/>
    <w:rPr>
      <w:b/>
      <w:i/>
      <w:color w:val="00558C"/>
      <w:sz w:val="28"/>
      <w:lang w:val="en-GB"/>
    </w:rPr>
  </w:style>
  <w:style w:type="character" w:customStyle="1" w:styleId="EquationChar">
    <w:name w:val="Equation Char"/>
    <w:basedOn w:val="BodyTextChar"/>
    <w:link w:val="Equation"/>
    <w:qFormat/>
    <w:rsid w:val="00835EA0"/>
    <w:rPr>
      <w:lang w:val="en-GB"/>
    </w:rPr>
  </w:style>
  <w:style w:type="character" w:customStyle="1" w:styleId="FurtherreadingChar">
    <w:name w:val="Further reading Char"/>
    <w:basedOn w:val="BodyTextChar"/>
    <w:link w:val="Furtherreading"/>
    <w:qFormat/>
    <w:rsid w:val="0022582A"/>
    <w:rPr>
      <w:lang w:val="en-GB"/>
    </w:rPr>
  </w:style>
  <w:style w:type="character" w:customStyle="1" w:styleId="AnnexFigureCaptionChar">
    <w:name w:val="Annex Figure Caption Char"/>
    <w:basedOn w:val="BodyTextChar"/>
    <w:link w:val="AnnexFigureCaption"/>
    <w:qFormat/>
    <w:rsid w:val="002176C4"/>
    <w:rPr>
      <w:i/>
      <w:color w:val="00558C"/>
      <w:lang w:val="en-GB" w:eastAsia="en-GB"/>
    </w:rPr>
  </w:style>
  <w:style w:type="character" w:customStyle="1" w:styleId="EmphasisParagraphChar">
    <w:name w:val="Emphasis Paragraph Char"/>
    <w:basedOn w:val="BodyTextChar"/>
    <w:link w:val="EmphasisParagraph"/>
    <w:qFormat/>
    <w:rsid w:val="00202CB2"/>
    <w:rPr>
      <w:i/>
      <w:lang w:val="en-GB"/>
    </w:rPr>
  </w:style>
  <w:style w:type="character" w:customStyle="1" w:styleId="QuotationparagraphChar">
    <w:name w:val="Quotation paragraph Char"/>
    <w:basedOn w:val="BodyTextChar"/>
    <w:link w:val="Quotationparagraph"/>
    <w:qFormat/>
    <w:rsid w:val="00A800A9"/>
    <w:rPr>
      <w:lang w:val="en-GB"/>
    </w:rPr>
  </w:style>
  <w:style w:type="character" w:customStyle="1" w:styleId="EndnoteCharacters">
    <w:name w:val="Endnote Characters"/>
    <w:qFormat/>
    <w:rPr>
      <w:vertAlign w:val="superscript"/>
    </w:rPr>
  </w:style>
  <w:style w:type="character" w:styleId="EndnoteReference">
    <w:name w:val="endnote reference"/>
    <w:rPr>
      <w:vertAlign w:val="superscript"/>
    </w:rPr>
  </w:style>
  <w:style w:type="character" w:customStyle="1" w:styleId="Bullets">
    <w:name w:val="Bullets"/>
    <w:qFormat/>
    <w:rPr>
      <w:rFonts w:ascii="OpenSymbol" w:eastAsia="OpenSymbol" w:hAnsi="OpenSymbol" w:cs="OpenSymbol"/>
    </w:rPr>
  </w:style>
  <w:style w:type="character" w:customStyle="1" w:styleId="IndexLink">
    <w:name w:val="Index Link"/>
    <w:qFormat/>
  </w:style>
  <w:style w:type="character" w:customStyle="1" w:styleId="NumberingSymbols">
    <w:name w:val="Numbering Symbols"/>
    <w:qFormat/>
  </w:style>
  <w:style w:type="character" w:customStyle="1" w:styleId="linenumber1">
    <w:name w:val="line number1"/>
    <w:qFormat/>
  </w:style>
  <w:style w:type="character" w:customStyle="1" w:styleId="None">
    <w:name w:val="None"/>
    <w:qFormat/>
  </w:style>
  <w:style w:type="character" w:customStyle="1" w:styleId="Hyperlink1">
    <w:name w:val="Hyperlink.1"/>
    <w:basedOn w:val="None"/>
    <w:qFormat/>
    <w:rPr>
      <w:rFonts w:ascii="Calibri" w:eastAsia="Calibri" w:hAnsi="Calibri" w:cs="Calibri"/>
      <w:strike w:val="0"/>
      <w:dstrike w:val="0"/>
      <w:color w:val="2156A5"/>
      <w:position w:val="0"/>
      <w:sz w:val="22"/>
      <w:u w:val="single"/>
      <w:shd w:val="clear" w:color="auto" w:fill="FFFFFF"/>
      <w:vertAlign w:val="baseline"/>
    </w:rPr>
  </w:style>
  <w:style w:type="character" w:styleId="LineNumber">
    <w:name w:val="line numbe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unhideWhenUsed/>
    <w:qFormat/>
    <w:rsid w:val="00820C2C"/>
    <w:pPr>
      <w:spacing w:after="120"/>
      <w:jc w:val="both"/>
    </w:pPr>
    <w:rPr>
      <w:sz w:val="22"/>
    </w:rPr>
  </w:style>
  <w:style w:type="paragraph" w:styleId="List">
    <w:name w:val="List"/>
    <w:basedOn w:val="Normal"/>
    <w:uiPriority w:val="99"/>
    <w:unhideWhenUsed/>
    <w:rsid w:val="00CC6246"/>
    <w:pPr>
      <w:ind w:left="360" w:hanging="360"/>
      <w:contextualSpacing/>
    </w:pPr>
    <w:rPr>
      <w:sz w:val="22"/>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customStyle="1" w:styleId="caption1">
    <w:name w:val="caption1"/>
    <w:basedOn w:val="Normal"/>
    <w:next w:val="Normal"/>
    <w:uiPriority w:val="35"/>
    <w:qFormat/>
    <w:rsid w:val="008C33B5"/>
    <w:rPr>
      <w:b/>
      <w:bCs/>
      <w:i/>
      <w:color w:val="575756"/>
      <w:sz w:val="22"/>
      <w:u w:val="single"/>
    </w:rPr>
  </w:style>
  <w:style w:type="paragraph" w:customStyle="1" w:styleId="HeaderandFooter">
    <w:name w:val="Header and Footer"/>
    <w:basedOn w:val="Normal"/>
    <w:qFormat/>
  </w:style>
  <w:style w:type="paragraph" w:styleId="Header">
    <w:name w:val="header"/>
    <w:link w:val="HeaderChar"/>
    <w:rsid w:val="00380350"/>
    <w:pPr>
      <w:spacing w:line="240" w:lineRule="exact"/>
    </w:pPr>
    <w:rPr>
      <w:rFonts w:ascii="Calibri" w:eastAsiaTheme="minorHAnsi" w:hAnsi="Calibri"/>
      <w:sz w:val="20"/>
      <w:lang w:val="en-GB"/>
    </w:rPr>
  </w:style>
  <w:style w:type="paragraph" w:styleId="Footer">
    <w:name w:val="footer"/>
    <w:link w:val="FooterChar"/>
    <w:rsid w:val="00CF49CC"/>
    <w:pPr>
      <w:spacing w:line="240" w:lineRule="exact"/>
    </w:pPr>
    <w:rPr>
      <w:rFonts w:ascii="Calibri" w:eastAsiaTheme="minorHAnsi" w:hAnsi="Calibri"/>
      <w:sz w:val="20"/>
      <w:lang w:val="en-GB"/>
    </w:rPr>
  </w:style>
  <w:style w:type="paragraph" w:styleId="BalloonText">
    <w:name w:val="Balloon Text"/>
    <w:basedOn w:val="Normal"/>
    <w:link w:val="BalloonTextChar"/>
    <w:qFormat/>
    <w:rsid w:val="00EB6F3C"/>
    <w:pPr>
      <w:spacing w:line="240" w:lineRule="auto"/>
    </w:pPr>
    <w:rPr>
      <w:rFonts w:ascii="Tahoma" w:hAnsi="Tahoma" w:cs="Tahoma"/>
      <w:sz w:val="16"/>
      <w:szCs w:val="16"/>
    </w:rPr>
  </w:style>
  <w:style w:type="paragraph" w:customStyle="1" w:styleId="Documenttype">
    <w:name w:val="Document type"/>
    <w:basedOn w:val="Normal"/>
    <w:qFormat/>
    <w:rsid w:val="00380350"/>
    <w:pPr>
      <w:spacing w:line="500" w:lineRule="exact"/>
      <w:ind w:left="907" w:right="907"/>
    </w:pPr>
    <w:rPr>
      <w:b/>
      <w:caps/>
      <w:color w:val="FFFFFF" w:themeColor="background1"/>
      <w:sz w:val="50"/>
      <w:szCs w:val="50"/>
    </w:rPr>
  </w:style>
  <w:style w:type="paragraph" w:customStyle="1" w:styleId="Bullet1">
    <w:name w:val="Bullet 1"/>
    <w:basedOn w:val="Normal"/>
    <w:qFormat/>
    <w:rsid w:val="008310C9"/>
    <w:pPr>
      <w:numPr>
        <w:numId w:val="11"/>
      </w:numPr>
      <w:spacing w:after="120"/>
      <w:ind w:left="992" w:hanging="425"/>
    </w:pPr>
    <w:rPr>
      <w:color w:val="000000" w:themeColor="text1"/>
      <w:sz w:val="22"/>
    </w:rPr>
  </w:style>
  <w:style w:type="paragraph" w:customStyle="1" w:styleId="Bullet2">
    <w:name w:val="Bullet 2"/>
    <w:basedOn w:val="Normal"/>
    <w:link w:val="Bullet2Char"/>
    <w:qFormat/>
    <w:rsid w:val="000B1A90"/>
    <w:pPr>
      <w:numPr>
        <w:numId w:val="12"/>
      </w:numPr>
      <w:spacing w:after="120"/>
      <w:ind w:left="1417" w:hanging="425"/>
    </w:pPr>
    <w:rPr>
      <w:color w:val="000000" w:themeColor="text1"/>
      <w:sz w:val="22"/>
    </w:rPr>
  </w:style>
  <w:style w:type="paragraph" w:customStyle="1" w:styleId="Heading1separationline">
    <w:name w:val="Heading 1 separation line"/>
    <w:basedOn w:val="Normal"/>
    <w:next w:val="BodyText"/>
    <w:qFormat/>
    <w:rsid w:val="00AB76B7"/>
    <w:pPr>
      <w:pBdr>
        <w:bottom w:val="single" w:sz="8" w:space="1" w:color="00558C"/>
      </w:pBdr>
      <w:spacing w:after="120" w:line="90" w:lineRule="exact"/>
      <w:ind w:right="8789"/>
    </w:pPr>
    <w:rPr>
      <w:color w:val="000000" w:themeColor="text1"/>
      <w:sz w:val="22"/>
    </w:rPr>
  </w:style>
  <w:style w:type="paragraph" w:customStyle="1" w:styleId="Heading2separationline">
    <w:name w:val="Heading 2 separation line"/>
    <w:basedOn w:val="Normal"/>
    <w:next w:val="BodyText"/>
    <w:qForma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qFormat/>
    <w:rsid w:val="00441393"/>
    <w:pPr>
      <w:spacing w:line="180" w:lineRule="exact"/>
      <w:jc w:val="right"/>
    </w:pPr>
    <w:rPr>
      <w:color w:val="00558C" w:themeColor="accent1"/>
    </w:rPr>
  </w:style>
  <w:style w:type="paragraph" w:customStyle="1" w:styleId="Editionnumber">
    <w:name w:val="Edition number"/>
    <w:basedOn w:val="Normal"/>
    <w:qFormat/>
    <w:rsid w:val="004E0BBB"/>
    <w:rPr>
      <w:b/>
      <w:color w:val="00558C" w:themeColor="accent1"/>
      <w:sz w:val="50"/>
      <w:szCs w:val="50"/>
    </w:rPr>
  </w:style>
  <w:style w:type="paragraph" w:customStyle="1" w:styleId="Editionnumber-footer">
    <w:name w:val="Edition number - footer"/>
    <w:basedOn w:val="Footer"/>
    <w:next w:val="NoSpacing"/>
    <w:qFormat/>
    <w:rsid w:val="00380350"/>
    <w:pPr>
      <w:spacing w:before="40" w:line="180" w:lineRule="exact"/>
    </w:pPr>
    <w:rPr>
      <w:b/>
      <w:color w:val="00558C" w:themeColor="accent1"/>
      <w:sz w:val="15"/>
      <w:szCs w:val="15"/>
    </w:rPr>
  </w:style>
  <w:style w:type="paragraph" w:customStyle="1" w:styleId="Contents">
    <w:name w:val="Contents"/>
    <w:basedOn w:val="Header"/>
    <w:qFormat/>
    <w:rsid w:val="00441393"/>
    <w:pPr>
      <w:pBdr>
        <w:bottom w:val="single" w:sz="8" w:space="12" w:color="00558C"/>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color w:val="00558C" w:themeColor="accent1"/>
      <w:sz w:val="22"/>
    </w:rPr>
  </w:style>
  <w:style w:type="paragraph" w:styleId="TOC2">
    <w:name w:val="toc 2"/>
    <w:basedOn w:val="Normal"/>
    <w:next w:val="Normal"/>
    <w:autoRedefine/>
    <w:uiPriority w:val="39"/>
    <w:rsid w:val="00726033"/>
    <w:pPr>
      <w:tabs>
        <w:tab w:val="left" w:pos="880"/>
        <w:tab w:val="right" w:leader="dot" w:pos="10205"/>
      </w:tabs>
      <w:spacing w:after="40" w:line="300" w:lineRule="atLeast"/>
      <w:ind w:left="709" w:right="425" w:hanging="709"/>
    </w:pPr>
    <w:rPr>
      <w:color w:val="00558C" w:themeColor="accent1"/>
      <w:sz w:val="22"/>
    </w:rPr>
  </w:style>
  <w:style w:type="paragraph" w:styleId="ListNumber3">
    <w:name w:val="List Number 3"/>
    <w:basedOn w:val="Normal"/>
    <w:uiPriority w:val="99"/>
    <w:unhideWhenUsed/>
    <w:qFormat/>
    <w:rsid w:val="00F90461"/>
    <w:pPr>
      <w:contextualSpacing/>
    </w:pPr>
  </w:style>
  <w:style w:type="paragraph" w:styleId="TableofFigures">
    <w:name w:val="table of figures"/>
    <w:basedOn w:val="Normal"/>
    <w:next w:val="Normal"/>
    <w:uiPriority w:val="99"/>
    <w:qFormat/>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qFormat/>
    <w:rsid w:val="00051724"/>
    <w:rPr>
      <w:b/>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paragraph" w:customStyle="1" w:styleId="AppendixHead2">
    <w:name w:val="Appendix Head 2"/>
    <w:basedOn w:val="Closing1"/>
    <w:next w:val="Heading2separationline"/>
    <w:qFormat/>
    <w:rsid w:val="00586C66"/>
    <w:pPr>
      <w:spacing w:before="240" w:after="120"/>
    </w:pPr>
    <w:rPr>
      <w:rFonts w:cs="Arial"/>
      <w:sz w:val="24"/>
      <w:lang w:eastAsia="en-GB"/>
    </w:rPr>
  </w:style>
  <w:style w:type="paragraph" w:customStyle="1" w:styleId="Closing1">
    <w:name w:val="Closing1"/>
    <w:next w:val="BodyText"/>
    <w:qFormat/>
    <w:rsid w:val="00E5035D"/>
    <w:pPr>
      <w:tabs>
        <w:tab w:val="left" w:pos="0"/>
      </w:tabs>
      <w:spacing w:before="120" w:after="240"/>
      <w:ind w:left="1701" w:hanging="1701"/>
    </w:pPr>
    <w:rPr>
      <w:rFonts w:asciiTheme="majorHAnsi" w:eastAsia="Calibri" w:hAnsiTheme="majorHAnsi" w:cs="Calibri"/>
      <w:b/>
      <w:bCs/>
      <w:caps/>
      <w:color w:val="00558C"/>
      <w:sz w:val="28"/>
      <w:szCs w:val="28"/>
      <w:lang w:val="en-GB"/>
    </w:rPr>
  </w:style>
  <w:style w:type="paragraph" w:customStyle="1" w:styleId="AppendixHead3">
    <w:name w:val="Appendix Head 3"/>
    <w:basedOn w:val="Normal"/>
    <w:next w:val="BodyText"/>
    <w:qFormat/>
    <w:rsid w:val="00E5035D"/>
    <w:pPr>
      <w:numPr>
        <w:ilvl w:val="3"/>
        <w:numId w:val="7"/>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2"/>
      </w:numPr>
      <w:spacing w:after="360" w:line="276" w:lineRule="auto"/>
    </w:pPr>
    <w:rPr>
      <w:rFonts w:ascii="Calibri" w:eastAsia="Calibri" w:hAnsi="Calibri"/>
      <w:b/>
      <w:caps/>
      <w:color w:val="00558C"/>
      <w:sz w:val="28"/>
      <w:lang w:val="en-GB"/>
    </w:rPr>
  </w:style>
  <w:style w:type="paragraph" w:customStyle="1" w:styleId="AnnexHead2">
    <w:name w:val="Annex Head 2"/>
    <w:basedOn w:val="Annex"/>
    <w:next w:val="Heading1separationline"/>
    <w:qFormat/>
    <w:rsid w:val="00E5035D"/>
    <w:pPr>
      <w:spacing w:before="120" w:after="120" w:line="240" w:lineRule="auto"/>
    </w:pPr>
    <w:rPr>
      <w:rFonts w:cs="Calibri"/>
      <w:bCs/>
      <w:sz w:val="24"/>
      <w:lang w:eastAsia="en-GB"/>
    </w:rPr>
  </w:style>
  <w:style w:type="paragraph" w:customStyle="1" w:styleId="AnnexHead3">
    <w:name w:val="Annex Head 3"/>
    <w:basedOn w:val="AnnexHead2"/>
    <w:next w:val="Heading2separationline"/>
    <w:qFormat/>
    <w:rsid w:val="000418CA"/>
    <w:rPr>
      <w:smallCaps/>
    </w:rPr>
  </w:style>
  <w:style w:type="paragraph" w:customStyle="1" w:styleId="AnnexHead4">
    <w:name w:val="Annex Head 4"/>
    <w:basedOn w:val="AnnexHead3"/>
    <w:next w:val="BodyText"/>
    <w:qFormat/>
    <w:rsid w:val="000418CA"/>
    <w:rPr>
      <w:caps w:val="0"/>
      <w:smallCaps w:val="0"/>
      <w:sz w:val="22"/>
    </w:rPr>
  </w:style>
  <w:style w:type="paragraph" w:customStyle="1" w:styleId="AnnexHead5">
    <w:name w:val="Annex Head 5"/>
    <w:basedOn w:val="Normal"/>
    <w:next w:val="BodyText"/>
    <w:qFormat/>
    <w:rsid w:val="000418CA"/>
    <w:pPr>
      <w:numPr>
        <w:ilvl w:val="4"/>
        <w:numId w:val="2"/>
      </w:numPr>
      <w:spacing w:before="120" w:after="120" w:line="240" w:lineRule="auto"/>
      <w:ind w:left="1701" w:hanging="1701"/>
    </w:pPr>
    <w:rPr>
      <w:rFonts w:eastAsia="Calibri" w:cs="Calibri"/>
      <w:color w:val="00558C"/>
      <w:sz w:val="22"/>
      <w:lang w:eastAsia="en-GB"/>
    </w:rPr>
  </w:style>
  <w:style w:type="paragraph" w:styleId="CommentText">
    <w:name w:val="annotation text"/>
    <w:basedOn w:val="Normal"/>
    <w:link w:val="CommentTextChar"/>
    <w:unhideWhenUsed/>
    <w:qFormat/>
    <w:rsid w:val="00380350"/>
    <w:pPr>
      <w:spacing w:line="240" w:lineRule="auto"/>
    </w:pPr>
    <w:rPr>
      <w:sz w:val="24"/>
      <w:szCs w:val="24"/>
    </w:rPr>
  </w:style>
  <w:style w:type="paragraph" w:styleId="CommentSubject">
    <w:name w:val="annotation subject"/>
    <w:basedOn w:val="CommentText"/>
    <w:next w:val="CommentText"/>
    <w:link w:val="CommentSubjectChar"/>
    <w:unhideWhenUsed/>
    <w:qFormat/>
    <w:rsid w:val="00B70BD4"/>
    <w:rPr>
      <w:b/>
      <w:bCs/>
      <w:sz w:val="20"/>
      <w:szCs w:val="20"/>
    </w:rPr>
  </w:style>
  <w:style w:type="paragraph" w:styleId="BodyTextIndent3">
    <w:name w:val="Body Text Indent 3"/>
    <w:basedOn w:val="Normal"/>
    <w:link w:val="BodyTextIndent3Char"/>
    <w:semiHidden/>
    <w:unhideWhenUsed/>
    <w:qFormat/>
    <w:rsid w:val="00CF49CC"/>
    <w:pPr>
      <w:spacing w:after="120"/>
      <w:ind w:left="360"/>
    </w:pPr>
    <w:rPr>
      <w:sz w:val="16"/>
      <w:szCs w:val="16"/>
    </w:rPr>
  </w:style>
  <w:style w:type="paragraph" w:customStyle="1" w:styleId="InsetList">
    <w:name w:val="Inset List"/>
    <w:basedOn w:val="Normal"/>
    <w:qFormat/>
    <w:rsid w:val="006E10BF"/>
    <w:pPr>
      <w:numPr>
        <w:numId w:val="5"/>
      </w:numPr>
      <w:spacing w:after="120"/>
      <w:jc w:val="both"/>
    </w:pPr>
    <w:rPr>
      <w:sz w:val="22"/>
    </w:rPr>
  </w:style>
  <w:style w:type="paragraph" w:customStyle="1" w:styleId="ListofFigures">
    <w:name w:val="List of Figures"/>
    <w:basedOn w:val="Normal"/>
    <w:next w:val="Normal"/>
    <w:qFormat/>
    <w:rsid w:val="00CF49CC"/>
    <w:pPr>
      <w:spacing w:after="240" w:line="480" w:lineRule="atLeast"/>
    </w:pPr>
    <w:rPr>
      <w:b/>
      <w:color w:val="009FE3" w:themeColor="accent2"/>
      <w:sz w:val="40"/>
      <w:szCs w:val="40"/>
    </w:rPr>
  </w:style>
  <w:style w:type="paragraph" w:customStyle="1" w:styleId="Tablecaption">
    <w:name w:val="Table caption"/>
    <w:basedOn w:val="caption1"/>
    <w:next w:val="BodyText"/>
    <w:qFormat/>
    <w:rsid w:val="007A4FEF"/>
    <w:pPr>
      <w:tabs>
        <w:tab w:val="left" w:pos="851"/>
      </w:tabs>
      <w:spacing w:before="240" w:after="240"/>
      <w:jc w:val="center"/>
    </w:pPr>
    <w:rPr>
      <w:b w:val="0"/>
      <w:u w:val="none"/>
    </w:rPr>
  </w:style>
  <w:style w:type="paragraph" w:styleId="ListNumber">
    <w:name w:val="List Number"/>
    <w:basedOn w:val="Normal"/>
    <w:semiHidden/>
    <w:qFormat/>
    <w:rsid w:val="006E10BF"/>
    <w:pPr>
      <w:numPr>
        <w:numId w:val="6"/>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paragraph" w:customStyle="1" w:styleId="Footereditionno">
    <w:name w:val="Footer edition no."/>
    <w:basedOn w:val="Normal"/>
    <w:qFormat/>
    <w:rsid w:val="00F74309"/>
    <w:pPr>
      <w:tabs>
        <w:tab w:val="right" w:pos="10206"/>
      </w:tabs>
    </w:pPr>
    <w:rPr>
      <w:b/>
      <w:color w:val="00558C"/>
      <w:sz w:val="15"/>
    </w:rPr>
  </w:style>
  <w:style w:type="paragraph" w:customStyle="1" w:styleId="Lista">
    <w:name w:val="List a"/>
    <w:basedOn w:val="Normal"/>
    <w:qFormat/>
    <w:rsid w:val="008310C9"/>
    <w:pPr>
      <w:numPr>
        <w:ilvl w:val="1"/>
        <w:numId w:val="15"/>
      </w:numPr>
      <w:spacing w:after="120" w:line="240" w:lineRule="auto"/>
      <w:jc w:val="both"/>
    </w:pPr>
    <w:rPr>
      <w:rFonts w:eastAsia="Times New Roman" w:cs="Times New Roman"/>
      <w:sz w:val="22"/>
      <w:szCs w:val="20"/>
      <w:lang w:eastAsia="en-GB"/>
    </w:r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5"/>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pacing w:after="120" w:line="240" w:lineRule="auto"/>
      <w:ind w:left="1701"/>
    </w:pPr>
    <w:rPr>
      <w:rFonts w:eastAsia="Times New Roman" w:cs="Times New Roman"/>
      <w:sz w:val="20"/>
      <w:szCs w:val="20"/>
      <w:lang w:eastAsia="en-GB"/>
    </w:rPr>
  </w:style>
  <w:style w:type="paragraph" w:customStyle="1" w:styleId="ListBullet31">
    <w:name w:val="List Bullet 31"/>
    <w:basedOn w:val="Normal"/>
    <w:qFormat/>
    <w:rsid w:val="008310C9"/>
    <w:pPr>
      <w:numPr>
        <w:numId w:val="14"/>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qFormat/>
    <w:rsid w:val="008972C3"/>
    <w:pPr>
      <w:shd w:val="clear" w:color="auto" w:fill="000080"/>
      <w:spacing w:line="240" w:lineRule="auto"/>
    </w:pPr>
    <w:rPr>
      <w:rFonts w:ascii="Tahoma" w:eastAsia="Times New Roman" w:hAnsi="Tahoma" w:cs="Times New Roman"/>
      <w:sz w:val="20"/>
      <w:szCs w:val="24"/>
      <w:lang w:val="de-DE" w:eastAsia="de-DE"/>
    </w:rPr>
  </w:style>
  <w:style w:type="paragraph" w:styleId="NormalWeb">
    <w:name w:val="Normal (Web)"/>
    <w:basedOn w:val="Normal"/>
    <w:uiPriority w:val="99"/>
    <w:qFormat/>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qFormat/>
    <w:rsid w:val="00257E4A"/>
    <w:pPr>
      <w:tabs>
        <w:tab w:val="left" w:pos="1134"/>
        <w:tab w:val="right" w:pos="9781"/>
      </w:tabs>
    </w:pPr>
  </w:style>
  <w:style w:type="paragraph" w:customStyle="1" w:styleId="Default">
    <w:name w:val="Default"/>
    <w:qFormat/>
    <w:rsid w:val="00380350"/>
    <w:rPr>
      <w:rFonts w:ascii="Arial" w:eastAsia="Times New Roman" w:hAnsi="Arial" w:cs="Arial"/>
      <w:color w:val="000000"/>
      <w:sz w:val="24"/>
      <w:szCs w:val="24"/>
      <w:lang w:val="en-GB" w:eastAsia="en-GB"/>
    </w:rPr>
  </w:style>
  <w:style w:type="paragraph" w:customStyle="1" w:styleId="indexheading1">
    <w:name w:val="index heading1"/>
    <w:basedOn w:val="Heading"/>
    <w:qFormat/>
  </w:style>
  <w:style w:type="paragraph" w:styleId="IndexHeading">
    <w:name w:val="index heading"/>
    <w:basedOn w:val="Heading"/>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qFormat/>
    <w:rsid w:val="004D6C87"/>
    <w:pPr>
      <w:numPr>
        <w:numId w:val="3"/>
      </w:numPr>
      <w:spacing w:before="120"/>
      <w:contextualSpacing/>
    </w:pPr>
    <w:rPr>
      <w:sz w:val="20"/>
    </w:rPr>
  </w:style>
  <w:style w:type="paragraph" w:customStyle="1" w:styleId="Textedesaisie">
    <w:name w:val="Texte de saisie"/>
    <w:basedOn w:val="Normal"/>
    <w:link w:val="TextedesaisieCar"/>
    <w:qFormat/>
    <w:rsid w:val="00EA4F29"/>
    <w:rPr>
      <w:color w:val="000000" w:themeColor="text1"/>
      <w:sz w:val="22"/>
    </w:rPr>
  </w:style>
  <w:style w:type="paragraph" w:customStyle="1" w:styleId="AnnexTablecaption">
    <w:name w:val="Annex Table caption"/>
    <w:basedOn w:val="BodyText"/>
    <w:qFormat/>
    <w:rsid w:val="002176C4"/>
    <w:pPr>
      <w:numPr>
        <w:numId w:val="18"/>
      </w:numPr>
      <w:jc w:val="center"/>
    </w:pPr>
    <w:rPr>
      <w:i/>
      <w:color w:val="00558C"/>
      <w:lang w:eastAsia="en-GB"/>
    </w:rPr>
  </w:style>
  <w:style w:type="paragraph" w:customStyle="1" w:styleId="Figurecaption">
    <w:name w:val="Figure caption"/>
    <w:basedOn w:val="caption1"/>
    <w:next w:val="BodyText"/>
    <w:qFormat/>
    <w:rsid w:val="00DD69FB"/>
    <w:pPr>
      <w:spacing w:before="240" w:after="240"/>
      <w:jc w:val="center"/>
    </w:pPr>
    <w:rPr>
      <w:b w:val="0"/>
      <w:u w:val="none"/>
    </w:rPr>
  </w:style>
  <w:style w:type="paragraph" w:styleId="NoSpacing">
    <w:name w:val="No Spacing"/>
    <w:uiPriority w:val="1"/>
    <w:qFormat/>
    <w:rsid w:val="00C55EFB"/>
    <w:rPr>
      <w:rFonts w:ascii="Calibri" w:eastAsiaTheme="minorHAnsi" w:hAnsi="Calibri"/>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Footerlandscape">
    <w:name w:val="Footer landscape"/>
    <w:basedOn w:val="Normal"/>
    <w:qFormat/>
    <w:rsid w:val="00C716E5"/>
    <w:pPr>
      <w:pBdr>
        <w:top w:val="single" w:sz="4" w:space="1" w:color="000000"/>
      </w:pBdr>
      <w:tabs>
        <w:tab w:val="right" w:pos="15309"/>
      </w:tabs>
    </w:pPr>
    <w:rPr>
      <w:b/>
      <w:color w:val="00558C"/>
      <w:sz w:val="15"/>
    </w:rPr>
  </w:style>
  <w:style w:type="paragraph" w:customStyle="1" w:styleId="Documentnumber">
    <w:name w:val="Document number"/>
    <w:basedOn w:val="Normal"/>
    <w:next w:val="Normal"/>
    <w:qFormat/>
    <w:rsid w:val="0026038D"/>
    <w:rPr>
      <w:caps/>
      <w:color w:val="00558C"/>
      <w:sz w:val="50"/>
    </w:rPr>
  </w:style>
  <w:style w:type="paragraph" w:customStyle="1" w:styleId="Documentdate">
    <w:name w:val="Document date"/>
    <w:basedOn w:val="Normal"/>
    <w:qFormat/>
    <w:rsid w:val="004E0BBB"/>
    <w:rPr>
      <w:b/>
      <w:color w:val="00558C"/>
      <w:sz w:val="28"/>
    </w:rPr>
  </w:style>
  <w:style w:type="paragraph" w:customStyle="1" w:styleId="Footerportrait">
    <w:name w:val="Footer portrait"/>
    <w:basedOn w:val="Normal"/>
    <w:qFormat/>
    <w:rsid w:val="00C716E5"/>
    <w:pPr>
      <w:pBdr>
        <w:top w:val="single" w:sz="4" w:space="1" w:color="000000"/>
      </w:pBdr>
      <w:tabs>
        <w:tab w:val="right" w:pos="10206"/>
      </w:tabs>
    </w:pPr>
    <w:rPr>
      <w:b/>
      <w:color w:val="00558C"/>
      <w:sz w:val="15"/>
      <w:lang w:val="en-US"/>
    </w:rPr>
  </w:style>
  <w:style w:type="paragraph" w:customStyle="1" w:styleId="Documentname">
    <w:name w:val="Document name"/>
    <w:basedOn w:val="Documenttype"/>
    <w:qFormat/>
    <w:rsid w:val="00E21A27"/>
    <w:pPr>
      <w:ind w:left="0" w:right="0"/>
    </w:pPr>
    <w:rPr>
      <w:b w:val="0"/>
    </w:rPr>
  </w:style>
  <w:style w:type="paragraph" w:customStyle="1" w:styleId="Style1">
    <w:name w:val="Style1"/>
    <w:basedOn w:val="Tableheading"/>
    <w:qFormat/>
    <w:rsid w:val="00982A22"/>
  </w:style>
  <w:style w:type="paragraph" w:customStyle="1" w:styleId="Style2">
    <w:name w:val="Style2"/>
    <w:basedOn w:val="TOC3"/>
    <w:autoRedefine/>
    <w:qFormat/>
    <w:rsid w:val="009E433C"/>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ionline"/>
    <w:qFormat/>
    <w:rsid w:val="00AB76B7"/>
    <w:pPr>
      <w:ind w:right="14317"/>
    </w:pPr>
  </w:style>
  <w:style w:type="paragraph" w:styleId="Title">
    <w:name w:val="Title"/>
    <w:basedOn w:val="Normal"/>
    <w:link w:val="TitleChar"/>
    <w:qFormat/>
    <w:rsid w:val="00693B1F"/>
    <w:pPr>
      <w:spacing w:before="180" w:after="60" w:line="240" w:lineRule="auto"/>
      <w:jc w:val="center"/>
      <w:outlineLvl w:val="0"/>
    </w:pPr>
    <w:rPr>
      <w:rFonts w:ascii="Arial" w:eastAsia="Times New Roman" w:hAnsi="Arial" w:cs="Arial"/>
      <w:b/>
      <w:bCs/>
      <w:kern w:val="2"/>
      <w:sz w:val="32"/>
      <w:szCs w:val="32"/>
      <w:lang w:eastAsia="en-GB"/>
    </w:rPr>
  </w:style>
  <w:style w:type="paragraph" w:styleId="Revision">
    <w:name w:val="Revision"/>
    <w:uiPriority w:val="99"/>
    <w:semiHidden/>
    <w:qFormat/>
    <w:rsid w:val="00B250D6"/>
    <w:rPr>
      <w:rFonts w:ascii="Calibri" w:eastAsiaTheme="minorHAnsi" w:hAnsi="Calibri"/>
      <w:sz w:val="18"/>
      <w:lang w:val="en-GB"/>
    </w:rPr>
  </w:style>
  <w:style w:type="paragraph" w:customStyle="1" w:styleId="Referencetext">
    <w:name w:val="Reference text"/>
    <w:basedOn w:val="Normal"/>
    <w:autoRedefine/>
    <w:qFormat/>
    <w:rsid w:val="00CB7D0F"/>
    <w:pPr>
      <w:tabs>
        <w:tab w:val="left" w:pos="567"/>
      </w:tabs>
      <w:spacing w:after="120" w:line="240" w:lineRule="auto"/>
      <w:ind w:left="1134" w:hanging="567"/>
    </w:pPr>
    <w:rPr>
      <w:rFonts w:eastAsia="Times New Roman" w:cs="Arial"/>
      <w:sz w:val="22"/>
      <w:szCs w:val="20"/>
      <w:lang w:eastAsia="en-GB"/>
    </w:rPr>
  </w:style>
  <w:style w:type="paragraph" w:customStyle="1" w:styleId="preface6">
    <w:name w:val="preface 6"/>
    <w:basedOn w:val="Heading6"/>
    <w:qFormat/>
    <w:rsid w:val="00062874"/>
    <w:pPr>
      <w:keepNext w:val="0"/>
      <w:suppressLineNumbers/>
      <w:tabs>
        <w:tab w:val="left" w:pos="1151"/>
      </w:tabs>
      <w:spacing w:before="120" w:line="240" w:lineRule="auto"/>
      <w:ind w:left="1151" w:hanging="431"/>
      <w:jc w:val="both"/>
    </w:pPr>
    <w:rPr>
      <w:rFonts w:ascii="Times New Roman" w:eastAsia="Times New Roman" w:hAnsi="Times New Roman" w:cs="Times New Roman"/>
      <w:iCs w:val="0"/>
      <w:sz w:val="24"/>
      <w:szCs w:val="20"/>
      <w:lang w:eastAsia="en-AU"/>
    </w:rPr>
  </w:style>
  <w:style w:type="paragraph" w:customStyle="1" w:styleId="MRN">
    <w:name w:val="MRN"/>
    <w:basedOn w:val="Normal"/>
    <w:link w:val="MRNChar"/>
    <w:qFormat/>
    <w:rsid w:val="00E86147"/>
    <w:rPr>
      <w:b/>
      <w:color w:val="00558C"/>
      <w:sz w:val="28"/>
    </w:rPr>
  </w:style>
  <w:style w:type="paragraph" w:customStyle="1" w:styleId="Revokes">
    <w:name w:val="Revokes"/>
    <w:basedOn w:val="Documentdate"/>
    <w:link w:val="RevokesChar"/>
    <w:qFormat/>
    <w:rsid w:val="003F70D2"/>
    <w:rPr>
      <w:i/>
    </w:rPr>
  </w:style>
  <w:style w:type="paragraph" w:customStyle="1" w:styleId="Reference">
    <w:name w:val="Reference"/>
    <w:basedOn w:val="Normal"/>
    <w:qFormat/>
    <w:rsid w:val="00CF10E3"/>
    <w:p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spacing w:before="60"/>
      <w:jc w:val="right"/>
    </w:pPr>
  </w:style>
  <w:style w:type="paragraph" w:customStyle="1" w:styleId="Furtherreading">
    <w:name w:val="Further reading"/>
    <w:basedOn w:val="BodyText"/>
    <w:link w:val="FurtherreadingChar"/>
    <w:qFormat/>
    <w:rsid w:val="0022582A"/>
    <w:pPr>
      <w:spacing w:before="60"/>
    </w:pPr>
  </w:style>
  <w:style w:type="paragraph" w:customStyle="1" w:styleId="Documentrevisiontabletitle">
    <w:name w:val="Document revision table title"/>
    <w:basedOn w:val="Normal"/>
    <w:qFormat/>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7"/>
      </w:numPr>
      <w:jc w:val="center"/>
    </w:pPr>
    <w:rPr>
      <w:i/>
      <w:color w:val="00558C"/>
      <w:lang w:eastAsia="en-GB"/>
    </w:rPr>
  </w:style>
  <w:style w:type="paragraph" w:styleId="Index1">
    <w:name w:val="index 1"/>
    <w:basedOn w:val="Normal"/>
    <w:next w:val="Normal"/>
    <w:autoRedefine/>
    <w:semiHidden/>
    <w:unhideWhenUsed/>
    <w:qFormat/>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7"/>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qFormat/>
    <w:rsid w:val="00202CB2"/>
    <w:pPr>
      <w:ind w:left="425" w:right="709"/>
    </w:pPr>
    <w:rPr>
      <w:i/>
    </w:rPr>
  </w:style>
  <w:style w:type="paragraph" w:customStyle="1" w:styleId="Quotationparagraph">
    <w:name w:val="Quotation paragraph"/>
    <w:basedOn w:val="BodyText"/>
    <w:link w:val="QuotationparagraphChar"/>
    <w:qFormat/>
    <w:rsid w:val="00A800A9"/>
    <w:pPr>
      <w:ind w:left="567" w:right="707"/>
    </w:pPr>
  </w:style>
  <w:style w:type="paragraph" w:customStyle="1" w:styleId="FrameContents">
    <w:name w:val="Frame Contents"/>
    <w:basedOn w:val="Normal"/>
    <w:qFormat/>
  </w:style>
  <w:style w:type="paragraph" w:customStyle="1" w:styleId="Figure">
    <w:name w:val="Figure_#"/>
    <w:basedOn w:val="Normal"/>
    <w:qFormat/>
    <w:pPr>
      <w:numPr>
        <w:numId w:val="7"/>
      </w:numPr>
      <w:spacing w:before="120" w:after="120"/>
      <w:jc w:val="center"/>
    </w:pPr>
    <w:rPr>
      <w:i/>
      <w:szCs w:val="20"/>
    </w:rPr>
  </w:style>
  <w:style w:type="paragraph" w:customStyle="1" w:styleId="TableContents">
    <w:name w:val="Table Contents"/>
    <w:basedOn w:val="Normal"/>
    <w:qFormat/>
    <w:pPr>
      <w:widowControl w:val="0"/>
      <w:suppressLineNumbers/>
    </w:pPr>
  </w:style>
  <w:style w:type="paragraph" w:customStyle="1" w:styleId="AppendixHeading2">
    <w:name w:val="Appendix Heading 2"/>
    <w:basedOn w:val="Normal"/>
    <w:qFormat/>
    <w:pPr>
      <w:tabs>
        <w:tab w:val="left" w:pos="567"/>
      </w:tabs>
      <w:spacing w:before="120" w:after="120"/>
      <w:ind w:left="567" w:hanging="567"/>
    </w:pPr>
    <w:rPr>
      <w:rFonts w:cs="Arial"/>
      <w:b/>
    </w:rPr>
  </w:style>
  <w:style w:type="numbering" w:styleId="ArticleSection">
    <w:name w:val="Outline List 3"/>
    <w:qFormat/>
    <w:rsid w:val="006E10BF"/>
  </w:style>
  <w:style w:type="table" w:styleId="TableGrid">
    <w:name w:val="Table Grid"/>
    <w:basedOn w:val="TableNormal"/>
    <w:uiPriority w:val="59"/>
    <w:rsid w:val="004D6C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MediumShading1">
    <w:name w:val="Medium Shading 1"/>
    <w:basedOn w:val="TableNormal"/>
    <w:uiPriority w:val="63"/>
    <w:rsid w:val="00526234"/>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table" w:customStyle="1" w:styleId="TableGrid1">
    <w:name w:val="Table Grid1"/>
    <w:basedOn w:val="TableNormal"/>
    <w:uiPriority w:val="59"/>
    <w:rsid w:val="008972C3"/>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C410B"/>
    <w:rPr>
      <w:color w:val="605E5C"/>
      <w:shd w:val="clear" w:color="auto" w:fill="E1DFDD"/>
    </w:rPr>
  </w:style>
  <w:style w:type="numbering" w:customStyle="1" w:styleId="CurrentList1">
    <w:name w:val="Current List1"/>
    <w:uiPriority w:val="99"/>
    <w:rsid w:val="00D721DC"/>
    <w:pPr>
      <w:numPr>
        <w:numId w:val="35"/>
      </w:numPr>
    </w:pPr>
  </w:style>
  <w:style w:type="numbering" w:customStyle="1" w:styleId="CurrentList2">
    <w:name w:val="Current List2"/>
    <w:uiPriority w:val="99"/>
    <w:rsid w:val="00620F48"/>
    <w:pPr>
      <w:numPr>
        <w:numId w:val="36"/>
      </w:numPr>
    </w:pPr>
  </w:style>
  <w:style w:type="numbering" w:customStyle="1" w:styleId="CurrentList3">
    <w:name w:val="Current List3"/>
    <w:uiPriority w:val="99"/>
    <w:rsid w:val="006A69D7"/>
    <w:pPr>
      <w:numPr>
        <w:numId w:val="37"/>
      </w:numPr>
    </w:pPr>
  </w:style>
  <w:style w:type="numbering" w:customStyle="1" w:styleId="CurrentList4">
    <w:name w:val="Current List4"/>
    <w:uiPriority w:val="99"/>
    <w:rsid w:val="006A69D7"/>
    <w:pPr>
      <w:numPr>
        <w:numId w:val="38"/>
      </w:numPr>
    </w:pPr>
  </w:style>
  <w:style w:type="numbering" w:customStyle="1" w:styleId="CurrentList5">
    <w:name w:val="Current List5"/>
    <w:uiPriority w:val="99"/>
    <w:rsid w:val="006A69D7"/>
    <w:pPr>
      <w:numPr>
        <w:numId w:val="39"/>
      </w:numPr>
    </w:pPr>
  </w:style>
  <w:style w:type="numbering" w:customStyle="1" w:styleId="CurrentList6">
    <w:name w:val="Current List6"/>
    <w:uiPriority w:val="99"/>
    <w:rsid w:val="006A69D7"/>
    <w:pPr>
      <w:numPr>
        <w:numId w:val="40"/>
      </w:numPr>
    </w:pPr>
  </w:style>
  <w:style w:type="numbering" w:customStyle="1" w:styleId="CurrentList7">
    <w:name w:val="Current List7"/>
    <w:uiPriority w:val="99"/>
    <w:rsid w:val="006A69D7"/>
    <w:pPr>
      <w:numPr>
        <w:numId w:val="41"/>
      </w:numPr>
    </w:pPr>
  </w:style>
  <w:style w:type="paragraph" w:styleId="HTMLPreformatted">
    <w:name w:val="HTML Preformatted"/>
    <w:basedOn w:val="Normal"/>
    <w:link w:val="HTMLPreformattedChar"/>
    <w:uiPriority w:val="99"/>
    <w:semiHidden/>
    <w:unhideWhenUsed/>
    <w:rsid w:val="00694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694E21"/>
    <w:rPr>
      <w:rFonts w:ascii="Courier New" w:eastAsia="Times New Roman" w:hAnsi="Courier New" w:cs="Courier New"/>
      <w:sz w:val="20"/>
      <w:szCs w:val="20"/>
      <w:lang w:eastAsia="en-GB"/>
    </w:rPr>
  </w:style>
  <w:style w:type="character" w:customStyle="1" w:styleId="h1">
    <w:name w:val="h1"/>
    <w:basedOn w:val="DefaultParagraphFont"/>
    <w:rsid w:val="00694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1695">
      <w:bodyDiv w:val="1"/>
      <w:marLeft w:val="0"/>
      <w:marRight w:val="0"/>
      <w:marTop w:val="0"/>
      <w:marBottom w:val="0"/>
      <w:divBdr>
        <w:top w:val="none" w:sz="0" w:space="0" w:color="auto"/>
        <w:left w:val="none" w:sz="0" w:space="0" w:color="auto"/>
        <w:bottom w:val="none" w:sz="0" w:space="0" w:color="auto"/>
        <w:right w:val="none" w:sz="0" w:space="0" w:color="auto"/>
      </w:divBdr>
    </w:div>
    <w:div w:id="231164962">
      <w:bodyDiv w:val="1"/>
      <w:marLeft w:val="0"/>
      <w:marRight w:val="0"/>
      <w:marTop w:val="0"/>
      <w:marBottom w:val="0"/>
      <w:divBdr>
        <w:top w:val="none" w:sz="0" w:space="0" w:color="auto"/>
        <w:left w:val="none" w:sz="0" w:space="0" w:color="auto"/>
        <w:bottom w:val="none" w:sz="0" w:space="0" w:color="auto"/>
        <w:right w:val="none" w:sz="0" w:space="0" w:color="auto"/>
      </w:divBdr>
    </w:div>
    <w:div w:id="562065152">
      <w:bodyDiv w:val="1"/>
      <w:marLeft w:val="0"/>
      <w:marRight w:val="0"/>
      <w:marTop w:val="0"/>
      <w:marBottom w:val="0"/>
      <w:divBdr>
        <w:top w:val="none" w:sz="0" w:space="0" w:color="auto"/>
        <w:left w:val="none" w:sz="0" w:space="0" w:color="auto"/>
        <w:bottom w:val="none" w:sz="0" w:space="0" w:color="auto"/>
        <w:right w:val="none" w:sz="0" w:space="0" w:color="auto"/>
      </w:divBdr>
    </w:div>
    <w:div w:id="614170005">
      <w:bodyDiv w:val="1"/>
      <w:marLeft w:val="0"/>
      <w:marRight w:val="0"/>
      <w:marTop w:val="0"/>
      <w:marBottom w:val="0"/>
      <w:divBdr>
        <w:top w:val="none" w:sz="0" w:space="0" w:color="auto"/>
        <w:left w:val="none" w:sz="0" w:space="0" w:color="auto"/>
        <w:bottom w:val="none" w:sz="0" w:space="0" w:color="auto"/>
        <w:right w:val="none" w:sz="0" w:space="0" w:color="auto"/>
      </w:divBdr>
    </w:div>
    <w:div w:id="702943238">
      <w:bodyDiv w:val="1"/>
      <w:marLeft w:val="0"/>
      <w:marRight w:val="0"/>
      <w:marTop w:val="0"/>
      <w:marBottom w:val="0"/>
      <w:divBdr>
        <w:top w:val="none" w:sz="0" w:space="0" w:color="auto"/>
        <w:left w:val="none" w:sz="0" w:space="0" w:color="auto"/>
        <w:bottom w:val="none" w:sz="0" w:space="0" w:color="auto"/>
        <w:right w:val="none" w:sz="0" w:space="0" w:color="auto"/>
      </w:divBdr>
    </w:div>
    <w:div w:id="756905506">
      <w:bodyDiv w:val="1"/>
      <w:marLeft w:val="0"/>
      <w:marRight w:val="0"/>
      <w:marTop w:val="0"/>
      <w:marBottom w:val="0"/>
      <w:divBdr>
        <w:top w:val="none" w:sz="0" w:space="0" w:color="auto"/>
        <w:left w:val="none" w:sz="0" w:space="0" w:color="auto"/>
        <w:bottom w:val="none" w:sz="0" w:space="0" w:color="auto"/>
        <w:right w:val="none" w:sz="0" w:space="0" w:color="auto"/>
      </w:divBdr>
    </w:div>
    <w:div w:id="1015578429">
      <w:bodyDiv w:val="1"/>
      <w:marLeft w:val="0"/>
      <w:marRight w:val="0"/>
      <w:marTop w:val="0"/>
      <w:marBottom w:val="0"/>
      <w:divBdr>
        <w:top w:val="none" w:sz="0" w:space="0" w:color="auto"/>
        <w:left w:val="none" w:sz="0" w:space="0" w:color="auto"/>
        <w:bottom w:val="none" w:sz="0" w:space="0" w:color="auto"/>
        <w:right w:val="none" w:sz="0" w:space="0" w:color="auto"/>
      </w:divBdr>
    </w:div>
    <w:div w:id="1238631047">
      <w:bodyDiv w:val="1"/>
      <w:marLeft w:val="0"/>
      <w:marRight w:val="0"/>
      <w:marTop w:val="0"/>
      <w:marBottom w:val="0"/>
      <w:divBdr>
        <w:top w:val="none" w:sz="0" w:space="0" w:color="auto"/>
        <w:left w:val="none" w:sz="0" w:space="0" w:color="auto"/>
        <w:bottom w:val="none" w:sz="0" w:space="0" w:color="auto"/>
        <w:right w:val="none" w:sz="0" w:space="0" w:color="auto"/>
      </w:divBdr>
    </w:div>
    <w:div w:id="1381124649">
      <w:bodyDiv w:val="1"/>
      <w:marLeft w:val="0"/>
      <w:marRight w:val="0"/>
      <w:marTop w:val="0"/>
      <w:marBottom w:val="0"/>
      <w:divBdr>
        <w:top w:val="none" w:sz="0" w:space="0" w:color="auto"/>
        <w:left w:val="none" w:sz="0" w:space="0" w:color="auto"/>
        <w:bottom w:val="none" w:sz="0" w:space="0" w:color="auto"/>
        <w:right w:val="none" w:sz="0" w:space="0" w:color="auto"/>
      </w:divBdr>
    </w:div>
    <w:div w:id="1545167903">
      <w:bodyDiv w:val="1"/>
      <w:marLeft w:val="0"/>
      <w:marRight w:val="0"/>
      <w:marTop w:val="0"/>
      <w:marBottom w:val="0"/>
      <w:divBdr>
        <w:top w:val="none" w:sz="0" w:space="0" w:color="auto"/>
        <w:left w:val="none" w:sz="0" w:space="0" w:color="auto"/>
        <w:bottom w:val="none" w:sz="0" w:space="0" w:color="auto"/>
        <w:right w:val="none" w:sz="0" w:space="0" w:color="auto"/>
      </w:divBdr>
    </w:div>
    <w:div w:id="1969124828">
      <w:bodyDiv w:val="1"/>
      <w:marLeft w:val="0"/>
      <w:marRight w:val="0"/>
      <w:marTop w:val="0"/>
      <w:marBottom w:val="0"/>
      <w:divBdr>
        <w:top w:val="none" w:sz="0" w:space="0" w:color="auto"/>
        <w:left w:val="none" w:sz="0" w:space="0" w:color="auto"/>
        <w:bottom w:val="none" w:sz="0" w:space="0" w:color="auto"/>
        <w:right w:val="none" w:sz="0" w:space="0" w:color="auto"/>
      </w:divBdr>
    </w:div>
    <w:div w:id="20219299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9" Type="http://schemas.openxmlformats.org/officeDocument/2006/relationships/header" Target="header12.xml"/><Relationship Id="rId21" Type="http://schemas.openxmlformats.org/officeDocument/2006/relationships/footer" Target="footer5.xml"/><Relationship Id="rId34" Type="http://schemas.openxmlformats.org/officeDocument/2006/relationships/hyperlink" Target="https://doi.org/10.17487/RFC8555" TargetMode="External"/><Relationship Id="rId42"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microsoft.com/office/2016/09/relationships/commentsIds" Target="commentsIds.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6.xml"/><Relationship Id="rId32" Type="http://schemas.openxmlformats.org/officeDocument/2006/relationships/image" Target="media/image5.png"/><Relationship Id="rId37" Type="http://schemas.openxmlformats.org/officeDocument/2006/relationships/footer" Target="footer8.xml"/><Relationship Id="rId40"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8.xml"/><Relationship Id="rId28" Type="http://schemas.microsoft.com/office/2011/relationships/commentsExtended" Target="commentsExtended.xml"/><Relationship Id="rId36"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www.itu.int/en/ITU-T/asn1/Pages/UUID/uuids.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comments" Target="comments.xml"/><Relationship Id="rId30" Type="http://schemas.microsoft.com/office/2018/08/relationships/commentsExtensible" Target="commentsExtensible.xml"/><Relationship Id="rId35" Type="http://schemas.openxmlformats.org/officeDocument/2006/relationships/header" Target="header10.xm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9.xml"/><Relationship Id="rId33" Type="http://schemas.openxmlformats.org/officeDocument/2006/relationships/hyperlink" Target="https://nvlpubs.nist.gov/nistpubs/FIPS/NIST.FIPS.186-5.pdf" TargetMode="External"/><Relationship Id="rId38" Type="http://schemas.openxmlformats.org/officeDocument/2006/relationships/footer" Target="footer9.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rgbClr val="000000"/>
      </a:dk1>
      <a:lt1>
        <a:srgbClr val="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돋움"/>
        <a:cs typeface=""/>
      </a:majorFont>
      <a:minorFont>
        <a:latin typeface="Calibri"/>
        <a:ea typeface="바탕"/>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E63000-C503-4B9C-80E7-7DC4B625FD50}">
  <ds:schemaRefs>
    <ds:schemaRef ds:uri="http://schemas.openxmlformats.org/officeDocument/2006/bibliography"/>
  </ds:schemaRefs>
</ds:datastoreItem>
</file>

<file path=customXml/itemProps2.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2C1B5E97-63A7-4CF0-AB09-76137E497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5247</Words>
  <Characters>29908</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IALA Guideline Macro Enabled Template</vt:lpstr>
    </vt:vector>
  </TitlesOfParts>
  <Manager>IALA</Manager>
  <Company>IALA</Company>
  <LinksUpToDate>false</LinksUpToDate>
  <CharactersWithSpaces>35085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dc:description/>
  <cp:lastModifiedBy>Jaime Alvarez</cp:lastModifiedBy>
  <cp:revision>11</cp:revision>
  <cp:lastPrinted>2020-11-25T08:30:00Z</cp:lastPrinted>
  <dcterms:created xsi:type="dcterms:W3CDTF">2024-03-21T13:52:00Z</dcterms:created>
  <dcterms:modified xsi:type="dcterms:W3CDTF">2024-03-22T10:03:00Z</dcterms:modified>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0x010100284E6750EF669B4994C5AA314AD74706</vt:lpwstr>
  </property>
  <property fmtid="{D5CDD505-2E9C-101B-9397-08002B2CF9AE}" pid="3" name="MediaServiceImageTags">
    <vt:lpwstr/>
  </property>
  <property fmtid="{D5CDD505-2E9C-101B-9397-08002B2CF9AE}" pid="4" name="Order">
    <vt:r8>3135400</vt:r8>
  </property>
</Properties>
</file>